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03977" w14:textId="7A076E15" w:rsidR="00467C8B" w:rsidRPr="00E41209" w:rsidRDefault="00467C8B" w:rsidP="00467C8B">
      <w:pPr>
        <w:rPr>
          <w:b/>
          <w:bCs/>
          <w:sz w:val="28"/>
          <w:szCs w:val="28"/>
          <w:rPrChange w:id="0" w:author="Marcos Ferreira" w:date="2022-07-14T11:49:00Z">
            <w:rPr>
              <w:sz w:val="28"/>
              <w:szCs w:val="28"/>
            </w:rPr>
          </w:rPrChange>
        </w:rPr>
      </w:pPr>
      <w:r w:rsidRPr="00E41209">
        <w:rPr>
          <w:b/>
          <w:bCs/>
          <w:sz w:val="28"/>
          <w:szCs w:val="28"/>
          <w:rPrChange w:id="1" w:author="Marcos Ferreira" w:date="2022-07-14T11:49:00Z">
            <w:rPr>
              <w:sz w:val="28"/>
              <w:szCs w:val="28"/>
              <w:highlight w:val="yellow"/>
            </w:rPr>
          </w:rPrChange>
        </w:rPr>
        <w:t xml:space="preserve">Use of </w:t>
      </w:r>
      <w:proofErr w:type="spellStart"/>
      <w:r w:rsidR="00EE11B2" w:rsidRPr="00E41209">
        <w:rPr>
          <w:b/>
          <w:bCs/>
          <w:sz w:val="28"/>
          <w:szCs w:val="28"/>
          <w:rPrChange w:id="2" w:author="Marcos Ferreira" w:date="2022-07-14T11:49:00Z">
            <w:rPr>
              <w:sz w:val="28"/>
              <w:szCs w:val="28"/>
              <w:highlight w:val="yellow"/>
            </w:rPr>
          </w:rPrChange>
        </w:rPr>
        <w:t>photobiomodulation</w:t>
      </w:r>
      <w:proofErr w:type="spellEnd"/>
      <w:r w:rsidR="00E949B5" w:rsidRPr="00E41209">
        <w:rPr>
          <w:b/>
          <w:bCs/>
          <w:sz w:val="28"/>
          <w:szCs w:val="28"/>
          <w:rPrChange w:id="3" w:author="Marcos Ferreira" w:date="2022-07-14T11:49:00Z">
            <w:rPr>
              <w:sz w:val="28"/>
              <w:szCs w:val="28"/>
              <w:highlight w:val="yellow"/>
            </w:rPr>
          </w:rPrChange>
        </w:rPr>
        <w:t xml:space="preserve"> on</w:t>
      </w:r>
      <w:r w:rsidR="00EE11B2" w:rsidRPr="00E41209">
        <w:rPr>
          <w:b/>
          <w:bCs/>
          <w:sz w:val="28"/>
          <w:szCs w:val="28"/>
          <w:rPrChange w:id="4" w:author="Marcos Ferreira" w:date="2022-07-14T11:49:00Z">
            <w:rPr>
              <w:sz w:val="28"/>
              <w:szCs w:val="28"/>
              <w:highlight w:val="yellow"/>
            </w:rPr>
          </w:rPrChange>
        </w:rPr>
        <w:t xml:space="preserve"> </w:t>
      </w:r>
      <w:r w:rsidR="00E949B5" w:rsidRPr="00E41209">
        <w:rPr>
          <w:b/>
          <w:bCs/>
          <w:sz w:val="28"/>
          <w:szCs w:val="28"/>
          <w:rPrChange w:id="5" w:author="Marcos Ferreira" w:date="2022-07-14T11:49:00Z">
            <w:rPr>
              <w:sz w:val="28"/>
              <w:szCs w:val="28"/>
              <w:highlight w:val="yellow"/>
            </w:rPr>
          </w:rPrChange>
        </w:rPr>
        <w:t xml:space="preserve">pre-dental </w:t>
      </w:r>
      <w:r w:rsidRPr="00E41209">
        <w:rPr>
          <w:b/>
          <w:bCs/>
          <w:sz w:val="28"/>
          <w:szCs w:val="28"/>
          <w:rPrChange w:id="6" w:author="Marcos Ferreira" w:date="2022-07-14T11:49:00Z">
            <w:rPr>
              <w:sz w:val="28"/>
              <w:szCs w:val="28"/>
              <w:highlight w:val="yellow"/>
            </w:rPr>
          </w:rPrChange>
        </w:rPr>
        <w:t>anesthesia and its effects on anesthetic efficacy</w:t>
      </w:r>
    </w:p>
    <w:p w14:paraId="6CC94A38" w14:textId="0499DAC6" w:rsidR="00467C8B" w:rsidRPr="00490B5E" w:rsidRDefault="00467C8B" w:rsidP="00467C8B">
      <w:pPr>
        <w:rPr>
          <w:sz w:val="28"/>
          <w:szCs w:val="28"/>
          <w:lang w:val="pt-BR"/>
          <w:rPrChange w:id="7" w:author="Marcos Ferreira" w:date="2022-07-14T11:58:00Z">
            <w:rPr>
              <w:color w:val="FF0000"/>
              <w:sz w:val="28"/>
              <w:szCs w:val="28"/>
              <w:lang w:val="pt-BR"/>
            </w:rPr>
          </w:rPrChange>
        </w:rPr>
      </w:pPr>
      <w:r w:rsidRPr="00490B5E">
        <w:rPr>
          <w:sz w:val="28"/>
          <w:szCs w:val="28"/>
          <w:lang w:val="pt-BR"/>
        </w:rPr>
        <w:t xml:space="preserve">Giovanna </w:t>
      </w:r>
      <w:proofErr w:type="spellStart"/>
      <w:r w:rsidRPr="00490B5E">
        <w:rPr>
          <w:sz w:val="28"/>
          <w:szCs w:val="28"/>
          <w:lang w:val="pt-BR"/>
        </w:rPr>
        <w:t>Fontgal</w:t>
      </w:r>
      <w:ins w:id="8" w:author="Marcos Ferreira" w:date="2022-07-14T11:50:00Z">
        <w:r w:rsidR="00E41209" w:rsidRPr="00D93538">
          <w:rPr>
            <w:sz w:val="28"/>
            <w:szCs w:val="28"/>
            <w:lang w:val="pt-BR"/>
          </w:rPr>
          <w:t>land</w:t>
        </w:r>
      </w:ins>
      <w:proofErr w:type="spellEnd"/>
      <w:del w:id="9" w:author="Marcos Ferreira" w:date="2022-07-14T11:50:00Z">
        <w:r w:rsidRPr="00490B5E" w:rsidDel="00E41209">
          <w:rPr>
            <w:sz w:val="28"/>
            <w:szCs w:val="28"/>
            <w:lang w:val="pt-BR"/>
          </w:rPr>
          <w:delText>land</w:delText>
        </w:r>
      </w:del>
      <w:r w:rsidRPr="00490B5E">
        <w:rPr>
          <w:sz w:val="28"/>
          <w:szCs w:val="28"/>
          <w:lang w:val="pt-BR"/>
        </w:rPr>
        <w:t xml:space="preserve"> Ferreira</w:t>
      </w:r>
      <w:ins w:id="10" w:author="Marcos Ferreira" w:date="2022-07-14T11:55:00Z">
        <w:r w:rsidR="00976CCD" w:rsidRPr="00490B5E">
          <w:rPr>
            <w:sz w:val="28"/>
            <w:szCs w:val="28"/>
            <w:lang w:val="pt-BR"/>
          </w:rPr>
          <w:t>¹</w:t>
        </w:r>
      </w:ins>
      <w:ins w:id="11" w:author="Marcos Ferreira" w:date="2022-07-14T11:56:00Z">
        <w:r w:rsidR="00976CCD" w:rsidRPr="00490B5E">
          <w:rPr>
            <w:sz w:val="28"/>
            <w:szCs w:val="28"/>
            <w:lang w:val="pt-BR"/>
          </w:rPr>
          <w:t>;</w:t>
        </w:r>
      </w:ins>
      <w:del w:id="12" w:author="Marcos Ferreira" w:date="2022-07-14T11:56:00Z">
        <w:r w:rsidR="000159B2" w:rsidRPr="00490B5E" w:rsidDel="00976CCD">
          <w:rPr>
            <w:sz w:val="28"/>
            <w:szCs w:val="28"/>
            <w:lang w:val="pt-BR"/>
          </w:rPr>
          <w:delText>,</w:delText>
        </w:r>
      </w:del>
      <w:r w:rsidR="000159B2" w:rsidRPr="00490B5E">
        <w:rPr>
          <w:sz w:val="28"/>
          <w:szCs w:val="28"/>
          <w:lang w:val="pt-BR"/>
        </w:rPr>
        <w:t xml:space="preserve"> </w:t>
      </w:r>
      <w:r w:rsidR="000159B2" w:rsidRPr="00490B5E">
        <w:rPr>
          <w:sz w:val="28"/>
          <w:szCs w:val="28"/>
          <w:lang w:val="pt-BR"/>
          <w:rPrChange w:id="13" w:author="Marcos Ferreira" w:date="2022-07-14T11:58:00Z">
            <w:rPr>
              <w:color w:val="FF0000"/>
              <w:sz w:val="28"/>
              <w:szCs w:val="28"/>
              <w:lang w:val="pt-BR"/>
            </w:rPr>
          </w:rPrChange>
        </w:rPr>
        <w:t>Glaucia</w:t>
      </w:r>
      <w:ins w:id="14" w:author="Marcos Ferreira" w:date="2022-07-14T11:52:00Z">
        <w:r w:rsidR="00E41209" w:rsidRPr="00490B5E">
          <w:rPr>
            <w:sz w:val="28"/>
            <w:szCs w:val="28"/>
            <w:lang w:val="pt-BR"/>
            <w:rPrChange w:id="15" w:author="Marcos Ferreira" w:date="2022-07-14T11:58:00Z">
              <w:rPr>
                <w:color w:val="FF0000"/>
                <w:sz w:val="28"/>
                <w:szCs w:val="28"/>
                <w:lang w:val="pt-BR"/>
              </w:rPr>
            </w:rPrChange>
          </w:rPr>
          <w:t xml:space="preserve"> </w:t>
        </w:r>
        <w:proofErr w:type="spellStart"/>
        <w:r w:rsidR="00E41209" w:rsidRPr="00490B5E">
          <w:rPr>
            <w:sz w:val="28"/>
            <w:szCs w:val="28"/>
            <w:lang w:val="pt-BR"/>
            <w:rPrChange w:id="16" w:author="Marcos Ferreira" w:date="2022-07-14T11:58:00Z">
              <w:rPr>
                <w:color w:val="FF0000"/>
                <w:sz w:val="28"/>
                <w:szCs w:val="28"/>
                <w:lang w:val="pt-BR"/>
              </w:rPr>
            </w:rPrChange>
          </w:rPr>
          <w:t>Gonça</w:t>
        </w:r>
      </w:ins>
      <w:ins w:id="17" w:author="Marcos Ferreira" w:date="2022-07-14T11:53:00Z">
        <w:r w:rsidR="00E41209" w:rsidRPr="00490B5E">
          <w:rPr>
            <w:sz w:val="28"/>
            <w:szCs w:val="28"/>
            <w:lang w:val="pt-BR"/>
            <w:rPrChange w:id="18" w:author="Marcos Ferreira" w:date="2022-07-14T11:58:00Z">
              <w:rPr>
                <w:color w:val="FF0000"/>
                <w:sz w:val="28"/>
                <w:szCs w:val="28"/>
                <w:lang w:val="pt-BR"/>
              </w:rPr>
            </w:rPrChange>
          </w:rPr>
          <w:t>les</w:t>
        </w:r>
        <w:proofErr w:type="spellEnd"/>
        <w:r w:rsidR="00E41209" w:rsidRPr="00490B5E">
          <w:rPr>
            <w:sz w:val="28"/>
            <w:szCs w:val="28"/>
            <w:lang w:val="pt-BR"/>
            <w:rPrChange w:id="19" w:author="Marcos Ferreira" w:date="2022-07-14T11:58:00Z">
              <w:rPr>
                <w:color w:val="FF0000"/>
                <w:sz w:val="28"/>
                <w:szCs w:val="28"/>
                <w:lang w:val="pt-BR"/>
              </w:rPr>
            </w:rPrChange>
          </w:rPr>
          <w:t xml:space="preserve"> </w:t>
        </w:r>
        <w:proofErr w:type="spellStart"/>
        <w:r w:rsidR="00E41209" w:rsidRPr="00490B5E">
          <w:rPr>
            <w:sz w:val="28"/>
            <w:szCs w:val="28"/>
            <w:lang w:val="pt-BR"/>
            <w:rPrChange w:id="20" w:author="Marcos Ferreira" w:date="2022-07-14T11:58:00Z">
              <w:rPr>
                <w:color w:val="FF0000"/>
                <w:sz w:val="28"/>
                <w:szCs w:val="28"/>
                <w:lang w:val="pt-BR"/>
              </w:rPr>
            </w:rPrChange>
          </w:rPr>
          <w:t>Abud</w:t>
        </w:r>
        <w:proofErr w:type="spellEnd"/>
        <w:r w:rsidR="00E41209" w:rsidRPr="00490B5E">
          <w:rPr>
            <w:sz w:val="28"/>
            <w:szCs w:val="28"/>
            <w:lang w:val="pt-BR"/>
            <w:rPrChange w:id="21" w:author="Marcos Ferreira" w:date="2022-07-14T11:58:00Z">
              <w:rPr>
                <w:color w:val="FF0000"/>
                <w:sz w:val="28"/>
                <w:szCs w:val="28"/>
                <w:lang w:val="pt-BR"/>
              </w:rPr>
            </w:rPrChange>
          </w:rPr>
          <w:t xml:space="preserve"> Machado</w:t>
        </w:r>
      </w:ins>
      <w:ins w:id="22" w:author="Marcos Ferreira" w:date="2022-07-14T11:55:00Z">
        <w:r w:rsidR="00976CCD" w:rsidRPr="00490B5E">
          <w:rPr>
            <w:sz w:val="28"/>
            <w:szCs w:val="28"/>
            <w:lang w:val="pt-BR"/>
            <w:rPrChange w:id="23" w:author="Marcos Ferreira" w:date="2022-07-14T11:58:00Z">
              <w:rPr>
                <w:color w:val="FF0000"/>
                <w:sz w:val="28"/>
                <w:szCs w:val="28"/>
                <w:lang w:val="pt-BR"/>
              </w:rPr>
            </w:rPrChange>
          </w:rPr>
          <w:t>¹</w:t>
        </w:r>
      </w:ins>
      <w:ins w:id="24" w:author="Marcos Ferreira" w:date="2022-07-14T11:57:00Z">
        <w:r w:rsidR="00976CCD" w:rsidRPr="00490B5E">
          <w:rPr>
            <w:sz w:val="28"/>
            <w:szCs w:val="28"/>
            <w:lang w:val="pt-BR"/>
            <w:rPrChange w:id="25" w:author="Marcos Ferreira" w:date="2022-07-14T11:58:00Z">
              <w:rPr>
                <w:color w:val="FF0000"/>
                <w:sz w:val="28"/>
                <w:szCs w:val="28"/>
                <w:lang w:val="pt-BR"/>
              </w:rPr>
            </w:rPrChange>
          </w:rPr>
          <w:t xml:space="preserve">; </w:t>
        </w:r>
      </w:ins>
      <w:del w:id="26" w:author="Marcos Ferreira" w:date="2022-07-14T11:57:00Z">
        <w:r w:rsidR="000159B2" w:rsidRPr="00490B5E" w:rsidDel="00976CCD">
          <w:rPr>
            <w:sz w:val="28"/>
            <w:szCs w:val="28"/>
            <w:lang w:val="pt-BR"/>
            <w:rPrChange w:id="27" w:author="Marcos Ferreira" w:date="2022-07-14T11:58:00Z">
              <w:rPr>
                <w:color w:val="FF0000"/>
                <w:sz w:val="28"/>
                <w:szCs w:val="28"/>
                <w:lang w:val="pt-BR"/>
              </w:rPr>
            </w:rPrChange>
          </w:rPr>
          <w:delText xml:space="preserve">, </w:delText>
        </w:r>
      </w:del>
      <w:ins w:id="28" w:author="Marcos Ferreira" w:date="2022-07-14T11:54:00Z">
        <w:r w:rsidR="00976CCD" w:rsidRPr="00490B5E">
          <w:rPr>
            <w:sz w:val="28"/>
            <w:szCs w:val="28"/>
            <w:lang w:val="pt-BR"/>
            <w:rPrChange w:id="29" w:author="Marcos Ferreira" w:date="2022-07-14T11:58:00Z">
              <w:rPr>
                <w:color w:val="FF0000"/>
                <w:sz w:val="28"/>
                <w:szCs w:val="28"/>
                <w:lang w:val="pt-BR"/>
              </w:rPr>
            </w:rPrChange>
          </w:rPr>
          <w:t>Kristianne Porta Santos Fernandes</w:t>
        </w:r>
      </w:ins>
      <w:ins w:id="30" w:author="Marcos Ferreira" w:date="2022-07-14T11:55:00Z">
        <w:r w:rsidR="00976CCD" w:rsidRPr="00490B5E">
          <w:rPr>
            <w:sz w:val="28"/>
            <w:szCs w:val="28"/>
            <w:lang w:val="pt-BR"/>
            <w:rPrChange w:id="31" w:author="Marcos Ferreira" w:date="2022-07-14T11:58:00Z">
              <w:rPr>
                <w:color w:val="FF0000"/>
                <w:sz w:val="28"/>
                <w:szCs w:val="28"/>
                <w:lang w:val="pt-BR"/>
              </w:rPr>
            </w:rPrChange>
          </w:rPr>
          <w:t>², PhD</w:t>
        </w:r>
      </w:ins>
      <w:del w:id="32" w:author="Marcos Ferreira" w:date="2022-07-14T11:52:00Z">
        <w:r w:rsidR="007E6DF5" w:rsidRPr="00490B5E" w:rsidDel="00E41209">
          <w:rPr>
            <w:sz w:val="28"/>
            <w:szCs w:val="28"/>
            <w:lang w:val="pt-BR"/>
            <w:rPrChange w:id="33" w:author="Marcos Ferreira" w:date="2022-07-14T11:58:00Z">
              <w:rPr>
                <w:color w:val="FF0000"/>
                <w:sz w:val="28"/>
                <w:szCs w:val="28"/>
                <w:lang w:val="pt-BR"/>
              </w:rPr>
            </w:rPrChange>
          </w:rPr>
          <w:delText>Sandra</w:delText>
        </w:r>
      </w:del>
      <w:del w:id="34" w:author="Marcos Ferreira" w:date="2022-07-14T11:50:00Z">
        <w:r w:rsidR="007E6DF5" w:rsidRPr="00490B5E" w:rsidDel="00E41209">
          <w:rPr>
            <w:sz w:val="28"/>
            <w:szCs w:val="28"/>
            <w:lang w:val="pt-BR"/>
            <w:rPrChange w:id="35" w:author="Marcos Ferreira" w:date="2022-07-14T11:58:00Z">
              <w:rPr>
                <w:color w:val="FF0000"/>
                <w:sz w:val="28"/>
                <w:szCs w:val="28"/>
                <w:lang w:val="pt-BR"/>
              </w:rPr>
            </w:rPrChange>
          </w:rPr>
          <w:delText xml:space="preserve"> Kris</w:delText>
        </w:r>
      </w:del>
      <w:ins w:id="36" w:author="Marcos Ferreira" w:date="2022-07-14T11:55:00Z">
        <w:r w:rsidR="00976CCD" w:rsidRPr="00490B5E">
          <w:rPr>
            <w:sz w:val="28"/>
            <w:szCs w:val="28"/>
            <w:lang w:val="pt-BR"/>
            <w:rPrChange w:id="37" w:author="Marcos Ferreira" w:date="2022-07-14T11:58:00Z">
              <w:rPr>
                <w:color w:val="FF0000"/>
                <w:sz w:val="28"/>
                <w:szCs w:val="28"/>
                <w:lang w:val="pt-BR"/>
              </w:rPr>
            </w:rPrChange>
          </w:rPr>
          <w:t>;</w:t>
        </w:r>
      </w:ins>
      <w:del w:id="38" w:author="Marcos Ferreira" w:date="2022-07-14T11:55:00Z">
        <w:r w:rsidR="007E6DF5" w:rsidRPr="00490B5E" w:rsidDel="00976CCD">
          <w:rPr>
            <w:sz w:val="28"/>
            <w:szCs w:val="28"/>
            <w:lang w:val="pt-BR"/>
            <w:rPrChange w:id="39" w:author="Marcos Ferreira" w:date="2022-07-14T11:58:00Z">
              <w:rPr>
                <w:color w:val="FF0000"/>
                <w:sz w:val="28"/>
                <w:szCs w:val="28"/>
                <w:lang w:val="pt-BR"/>
              </w:rPr>
            </w:rPrChange>
          </w:rPr>
          <w:delText>,</w:delText>
        </w:r>
      </w:del>
      <w:ins w:id="40" w:author="Marcos Ferreira" w:date="2022-07-14T11:56:00Z">
        <w:r w:rsidR="00976CCD" w:rsidRPr="00490B5E">
          <w:rPr>
            <w:sz w:val="28"/>
            <w:szCs w:val="28"/>
            <w:lang w:val="pt-BR"/>
            <w:rPrChange w:id="41" w:author="Marcos Ferreira" w:date="2022-07-14T11:58:00Z">
              <w:rPr>
                <w:color w:val="FF0000"/>
                <w:sz w:val="28"/>
                <w:szCs w:val="28"/>
                <w:lang w:val="pt-BR"/>
              </w:rPr>
            </w:rPrChange>
          </w:rPr>
          <w:t xml:space="preserve"> </w:t>
        </w:r>
      </w:ins>
      <w:ins w:id="42" w:author="Marcos Ferreira" w:date="2022-07-14T13:14:00Z">
        <w:r w:rsidR="000F1206">
          <w:rPr>
            <w:sz w:val="28"/>
            <w:szCs w:val="28"/>
            <w:lang w:val="pt-BR"/>
          </w:rPr>
          <w:t xml:space="preserve">Lara </w:t>
        </w:r>
        <w:proofErr w:type="spellStart"/>
        <w:r w:rsidR="000F1206">
          <w:rPr>
            <w:sz w:val="28"/>
            <w:szCs w:val="28"/>
            <w:lang w:val="pt-BR"/>
          </w:rPr>
          <w:t>Jansiski</w:t>
        </w:r>
        <w:proofErr w:type="spellEnd"/>
        <w:r w:rsidR="000F1206">
          <w:rPr>
            <w:sz w:val="28"/>
            <w:szCs w:val="28"/>
            <w:lang w:val="pt-BR"/>
          </w:rPr>
          <w:t xml:space="preserve"> Motta</w:t>
        </w:r>
      </w:ins>
      <w:ins w:id="43" w:author="Marcos Ferreira" w:date="2022-07-14T13:15:00Z">
        <w:r w:rsidR="000F1206">
          <w:rPr>
            <w:sz w:val="28"/>
            <w:szCs w:val="28"/>
            <w:lang w:val="pt-BR"/>
          </w:rPr>
          <w:t>²</w:t>
        </w:r>
      </w:ins>
      <w:ins w:id="44" w:author="Marcos Ferreira" w:date="2022-07-14T13:14:00Z">
        <w:r w:rsidR="000F1206">
          <w:rPr>
            <w:sz w:val="28"/>
            <w:szCs w:val="28"/>
            <w:lang w:val="pt-BR"/>
          </w:rPr>
          <w:t>, PhD;</w:t>
        </w:r>
      </w:ins>
      <w:del w:id="45" w:author="Marcos Ferreira" w:date="2022-07-14T11:56:00Z">
        <w:r w:rsidR="007E6DF5" w:rsidRPr="00490B5E" w:rsidDel="00976CCD">
          <w:rPr>
            <w:sz w:val="28"/>
            <w:szCs w:val="28"/>
            <w:lang w:val="pt-BR"/>
            <w:rPrChange w:id="46" w:author="Marcos Ferreira" w:date="2022-07-14T11:58:00Z">
              <w:rPr>
                <w:color w:val="FF0000"/>
                <w:sz w:val="28"/>
                <w:szCs w:val="28"/>
                <w:lang w:val="pt-BR"/>
              </w:rPr>
            </w:rPrChange>
          </w:rPr>
          <w:delText xml:space="preserve"> Lara</w:delText>
        </w:r>
      </w:del>
      <w:del w:id="47" w:author="Marcos Ferreira" w:date="2022-07-14T11:53:00Z">
        <w:r w:rsidR="007E6DF5" w:rsidRPr="00490B5E" w:rsidDel="00976CCD">
          <w:rPr>
            <w:sz w:val="28"/>
            <w:szCs w:val="28"/>
            <w:lang w:val="pt-BR"/>
            <w:rPrChange w:id="48" w:author="Marcos Ferreira" w:date="2022-07-14T11:58:00Z">
              <w:rPr>
                <w:color w:val="FF0000"/>
                <w:sz w:val="28"/>
                <w:szCs w:val="28"/>
                <w:lang w:val="pt-BR"/>
              </w:rPr>
            </w:rPrChange>
          </w:rPr>
          <w:delText xml:space="preserve"> Raquel</w:delText>
        </w:r>
      </w:del>
      <w:r w:rsidR="007E6DF5" w:rsidRPr="00490B5E">
        <w:rPr>
          <w:sz w:val="28"/>
          <w:szCs w:val="28"/>
          <w:lang w:val="pt-BR"/>
          <w:rPrChange w:id="49" w:author="Marcos Ferreira" w:date="2022-07-14T11:58:00Z">
            <w:rPr>
              <w:color w:val="FF0000"/>
              <w:sz w:val="28"/>
              <w:szCs w:val="28"/>
              <w:lang w:val="pt-BR"/>
            </w:rPr>
          </w:rPrChange>
        </w:rPr>
        <w:t xml:space="preserve"> Anna Carolina</w:t>
      </w:r>
      <w:ins w:id="50" w:author="Marcos Ferreira" w:date="2022-07-14T11:57:00Z">
        <w:r w:rsidR="00976CCD" w:rsidRPr="00490B5E">
          <w:rPr>
            <w:sz w:val="28"/>
            <w:szCs w:val="28"/>
            <w:lang w:val="pt-BR"/>
            <w:rPrChange w:id="51" w:author="Marcos Ferreira" w:date="2022-07-14T11:58:00Z">
              <w:rPr>
                <w:color w:val="FF0000"/>
                <w:sz w:val="28"/>
                <w:szCs w:val="28"/>
                <w:lang w:val="pt-BR"/>
              </w:rPr>
            </w:rPrChange>
          </w:rPr>
          <w:t xml:space="preserve"> Ratto </w:t>
        </w:r>
        <w:proofErr w:type="spellStart"/>
        <w:r w:rsidR="00976CCD" w:rsidRPr="00490B5E">
          <w:rPr>
            <w:sz w:val="28"/>
            <w:szCs w:val="28"/>
            <w:lang w:val="pt-BR"/>
            <w:rPrChange w:id="52" w:author="Marcos Ferreira" w:date="2022-07-14T11:58:00Z">
              <w:rPr>
                <w:color w:val="FF0000"/>
                <w:sz w:val="28"/>
                <w:szCs w:val="28"/>
                <w:lang w:val="pt-BR"/>
              </w:rPr>
            </w:rPrChange>
          </w:rPr>
          <w:t>Tempestini</w:t>
        </w:r>
        <w:proofErr w:type="spellEnd"/>
        <w:r w:rsidR="00976CCD" w:rsidRPr="00490B5E">
          <w:rPr>
            <w:sz w:val="28"/>
            <w:szCs w:val="28"/>
            <w:lang w:val="pt-BR"/>
            <w:rPrChange w:id="53" w:author="Marcos Ferreira" w:date="2022-07-14T11:58:00Z">
              <w:rPr>
                <w:color w:val="FF0000"/>
                <w:sz w:val="28"/>
                <w:szCs w:val="28"/>
                <w:lang w:val="pt-BR"/>
              </w:rPr>
            </w:rPrChange>
          </w:rPr>
          <w:t xml:space="preserve"> Horliana², PhD.</w:t>
        </w:r>
      </w:ins>
    </w:p>
    <w:p w14:paraId="013124D5" w14:textId="617C6B14" w:rsidR="00467C8B" w:rsidRPr="00467C8B" w:rsidRDefault="00647887" w:rsidP="00467C8B">
      <w:pPr>
        <w:rPr>
          <w:sz w:val="28"/>
          <w:szCs w:val="28"/>
          <w:lang w:val="pt-BR"/>
        </w:rPr>
      </w:pPr>
      <w:proofErr w:type="spellStart"/>
      <w:r w:rsidRPr="00647887">
        <w:rPr>
          <w:sz w:val="28"/>
          <w:szCs w:val="28"/>
          <w:lang w:val="pt-BR"/>
        </w:rPr>
        <w:t>University</w:t>
      </w:r>
      <w:proofErr w:type="spellEnd"/>
      <w:r w:rsidRPr="00647887">
        <w:rPr>
          <w:sz w:val="28"/>
          <w:szCs w:val="28"/>
          <w:lang w:val="pt-BR"/>
        </w:rPr>
        <w:t xml:space="preserve"> Nove de Julho (UNINOVE)</w:t>
      </w:r>
      <w:r w:rsidR="00467C8B" w:rsidRPr="00467C8B">
        <w:rPr>
          <w:sz w:val="28"/>
          <w:szCs w:val="28"/>
          <w:lang w:val="pt-BR"/>
        </w:rPr>
        <w:t>- Brazil</w:t>
      </w:r>
    </w:p>
    <w:p w14:paraId="555EB4CD" w14:textId="1A5371AB" w:rsidR="00467C8B" w:rsidRPr="00490B5E" w:rsidRDefault="00490B5E" w:rsidP="00467C8B">
      <w:pPr>
        <w:rPr>
          <w:b/>
          <w:bCs/>
          <w:sz w:val="28"/>
          <w:szCs w:val="28"/>
          <w:rPrChange w:id="54" w:author="Marcos Ferreira" w:date="2022-07-14T12:01:00Z">
            <w:rPr>
              <w:sz w:val="28"/>
              <w:szCs w:val="28"/>
            </w:rPr>
          </w:rPrChange>
        </w:rPr>
      </w:pPr>
      <w:ins w:id="55" w:author="Marcos Ferreira" w:date="2022-07-14T12:00:00Z">
        <w:r w:rsidRPr="00490B5E">
          <w:rPr>
            <w:b/>
            <w:bCs/>
            <w:sz w:val="28"/>
            <w:szCs w:val="28"/>
            <w:rPrChange w:id="56" w:author="Marcos Ferreira" w:date="2022-07-14T12:01:00Z">
              <w:rPr>
                <w:sz w:val="28"/>
                <w:szCs w:val="28"/>
              </w:rPr>
            </w:rPrChange>
          </w:rPr>
          <w:t>Abstra</w:t>
        </w:r>
      </w:ins>
      <w:ins w:id="57" w:author="Marcos Ferreira" w:date="2022-07-14T12:01:00Z">
        <w:r w:rsidRPr="00490B5E">
          <w:rPr>
            <w:b/>
            <w:bCs/>
            <w:sz w:val="28"/>
            <w:szCs w:val="28"/>
            <w:rPrChange w:id="58" w:author="Marcos Ferreira" w:date="2022-07-14T12:01:00Z">
              <w:rPr>
                <w:sz w:val="28"/>
                <w:szCs w:val="28"/>
              </w:rPr>
            </w:rPrChange>
          </w:rPr>
          <w:t>ct:</w:t>
        </w:r>
      </w:ins>
      <w:del w:id="59" w:author="Marcos Ferreira" w:date="2022-07-14T12:00:00Z">
        <w:r w:rsidR="00467C8B" w:rsidRPr="00490B5E" w:rsidDel="00490B5E">
          <w:rPr>
            <w:b/>
            <w:bCs/>
            <w:sz w:val="28"/>
            <w:szCs w:val="28"/>
            <w:rPrChange w:id="60" w:author="Marcos Ferreira" w:date="2022-07-14T12:01:00Z">
              <w:rPr>
                <w:sz w:val="28"/>
                <w:szCs w:val="28"/>
              </w:rPr>
            </w:rPrChange>
          </w:rPr>
          <w:delText>Summary:</w:delText>
        </w:r>
      </w:del>
    </w:p>
    <w:p w14:paraId="2D4B09DF" w14:textId="2A114E68" w:rsidR="00467C8B" w:rsidRPr="00467C8B" w:rsidRDefault="00E3223D" w:rsidP="000159B2">
      <w:pPr>
        <w:jc w:val="both"/>
        <w:rPr>
          <w:sz w:val="28"/>
          <w:szCs w:val="28"/>
        </w:rPr>
      </w:pPr>
      <w:r>
        <w:rPr>
          <w:sz w:val="28"/>
          <w:szCs w:val="28"/>
        </w:rPr>
        <w:t xml:space="preserve">Phobias and </w:t>
      </w:r>
      <w:r w:rsidR="00EB64E2">
        <w:rPr>
          <w:sz w:val="28"/>
          <w:szCs w:val="28"/>
        </w:rPr>
        <w:t xml:space="preserve">the </w:t>
      </w:r>
      <w:r>
        <w:rPr>
          <w:sz w:val="28"/>
          <w:szCs w:val="28"/>
        </w:rPr>
        <w:t xml:space="preserve">general fear of dental procedures </w:t>
      </w:r>
      <w:r w:rsidR="00467C8B" w:rsidRPr="00467C8B">
        <w:rPr>
          <w:sz w:val="28"/>
          <w:szCs w:val="28"/>
        </w:rPr>
        <w:t>are</w:t>
      </w:r>
      <w:r w:rsidR="00EB64E2">
        <w:rPr>
          <w:sz w:val="28"/>
          <w:szCs w:val="28"/>
        </w:rPr>
        <w:t xml:space="preserve"> both </w:t>
      </w:r>
      <w:r w:rsidR="00467C8B" w:rsidRPr="00467C8B">
        <w:rPr>
          <w:sz w:val="28"/>
          <w:szCs w:val="28"/>
        </w:rPr>
        <w:t>prevalent throughout the world, with local anesthesia being one of</w:t>
      </w:r>
      <w:r>
        <w:rPr>
          <w:sz w:val="28"/>
          <w:szCs w:val="28"/>
        </w:rPr>
        <w:t xml:space="preserve"> the</w:t>
      </w:r>
      <w:r w:rsidR="00467C8B" w:rsidRPr="00467C8B">
        <w:rPr>
          <w:sz w:val="28"/>
          <w:szCs w:val="28"/>
        </w:rPr>
        <w:t xml:space="preserve"> procedures </w:t>
      </w:r>
      <w:r w:rsidRPr="00467C8B">
        <w:rPr>
          <w:sz w:val="28"/>
          <w:szCs w:val="28"/>
        </w:rPr>
        <w:t>most feared</w:t>
      </w:r>
      <w:r>
        <w:rPr>
          <w:sz w:val="28"/>
          <w:szCs w:val="28"/>
        </w:rPr>
        <w:t xml:space="preserve"> </w:t>
      </w:r>
      <w:r w:rsidR="00467C8B" w:rsidRPr="00467C8B">
        <w:rPr>
          <w:sz w:val="28"/>
          <w:szCs w:val="28"/>
        </w:rPr>
        <w:t xml:space="preserve">by patients. For this reason, several complementary therapies have emerged with the aim of reducing the pain caused by the insertion of the needle and the need for repetition, but so far there is no defined protocol. Recent studies have shown that </w:t>
      </w:r>
      <w:proofErr w:type="spellStart"/>
      <w:r w:rsidR="00467C8B" w:rsidRPr="00467C8B">
        <w:rPr>
          <w:sz w:val="28"/>
          <w:szCs w:val="28"/>
        </w:rPr>
        <w:t>Photobiomodulation</w:t>
      </w:r>
      <w:proofErr w:type="spellEnd"/>
      <w:r w:rsidR="00467C8B" w:rsidRPr="00467C8B">
        <w:rPr>
          <w:sz w:val="28"/>
          <w:szCs w:val="28"/>
        </w:rPr>
        <w:t xml:space="preserve"> (</w:t>
      </w:r>
      <w:r>
        <w:rPr>
          <w:sz w:val="28"/>
          <w:szCs w:val="28"/>
        </w:rPr>
        <w:t>P</w:t>
      </w:r>
      <w:r w:rsidR="00467C8B" w:rsidRPr="00467C8B">
        <w:rPr>
          <w:sz w:val="28"/>
          <w:szCs w:val="28"/>
        </w:rPr>
        <w:t>BM) is effective in controlling pain and increasing local microcirculation</w:t>
      </w:r>
      <w:r w:rsidR="0003157E">
        <w:rPr>
          <w:sz w:val="28"/>
          <w:szCs w:val="28"/>
        </w:rPr>
        <w:t>; t</w:t>
      </w:r>
      <w:r w:rsidR="00467C8B" w:rsidRPr="00467C8B">
        <w:rPr>
          <w:sz w:val="28"/>
          <w:szCs w:val="28"/>
        </w:rPr>
        <w:t xml:space="preserve">hese effects can help </w:t>
      </w:r>
      <w:r w:rsidRPr="00E3223D">
        <w:rPr>
          <w:sz w:val="28"/>
          <w:szCs w:val="28"/>
        </w:rPr>
        <w:t xml:space="preserve">local anesthetic </w:t>
      </w:r>
      <w:r w:rsidR="00467C8B" w:rsidRPr="00467C8B">
        <w:rPr>
          <w:sz w:val="28"/>
          <w:szCs w:val="28"/>
        </w:rPr>
        <w:t>absorption</w:t>
      </w:r>
      <w:r>
        <w:rPr>
          <w:sz w:val="28"/>
          <w:szCs w:val="28"/>
        </w:rPr>
        <w:t xml:space="preserve">, both </w:t>
      </w:r>
      <w:r w:rsidR="00467C8B" w:rsidRPr="00467C8B">
        <w:rPr>
          <w:sz w:val="28"/>
          <w:szCs w:val="28"/>
        </w:rPr>
        <w:t>enhancing its effect and decreasing the pain of the puncture</w:t>
      </w:r>
      <w:r w:rsidR="0003157E">
        <w:rPr>
          <w:sz w:val="28"/>
          <w:szCs w:val="28"/>
        </w:rPr>
        <w:t>.</w:t>
      </w:r>
      <w:r w:rsidR="00467C8B" w:rsidRPr="00467C8B">
        <w:rPr>
          <w:sz w:val="28"/>
          <w:szCs w:val="28"/>
        </w:rPr>
        <w:t xml:space="preserve"> </w:t>
      </w:r>
      <w:r w:rsidR="0003157E">
        <w:rPr>
          <w:sz w:val="28"/>
          <w:szCs w:val="28"/>
        </w:rPr>
        <w:t>H</w:t>
      </w:r>
      <w:r w:rsidR="00467C8B" w:rsidRPr="00467C8B">
        <w:rPr>
          <w:sz w:val="28"/>
          <w:szCs w:val="28"/>
        </w:rPr>
        <w:t xml:space="preserve">owever, </w:t>
      </w:r>
      <w:r w:rsidR="0003157E" w:rsidRPr="0003157E">
        <w:rPr>
          <w:sz w:val="28"/>
          <w:szCs w:val="28"/>
        </w:rPr>
        <w:t>due to the scarcity of well-designed studies on this topic</w:t>
      </w:r>
      <w:r w:rsidR="0003157E">
        <w:rPr>
          <w:sz w:val="28"/>
          <w:szCs w:val="28"/>
        </w:rPr>
        <w:t xml:space="preserve">, further evidence </w:t>
      </w:r>
      <w:r w:rsidR="00EB64E2">
        <w:rPr>
          <w:sz w:val="28"/>
          <w:szCs w:val="28"/>
        </w:rPr>
        <w:t xml:space="preserve">of this </w:t>
      </w:r>
      <w:r w:rsidR="0003157E">
        <w:rPr>
          <w:sz w:val="28"/>
          <w:szCs w:val="28"/>
        </w:rPr>
        <w:t>is needed</w:t>
      </w:r>
      <w:r w:rsidR="00467C8B" w:rsidRPr="00467C8B">
        <w:rPr>
          <w:sz w:val="28"/>
          <w:szCs w:val="28"/>
        </w:rPr>
        <w:t>. Th</w:t>
      </w:r>
      <w:del w:id="61" w:author="becca h" w:date="2022-07-13T12:11:00Z">
        <w:r w:rsidR="00467C8B" w:rsidRPr="00467C8B" w:rsidDel="00C23EA6">
          <w:rPr>
            <w:sz w:val="28"/>
            <w:szCs w:val="28"/>
          </w:rPr>
          <w:delText>e aim of th</w:delText>
        </w:r>
      </w:del>
      <w:r w:rsidR="00467C8B" w:rsidRPr="00467C8B">
        <w:rPr>
          <w:sz w:val="28"/>
          <w:szCs w:val="28"/>
        </w:rPr>
        <w:t>is study</w:t>
      </w:r>
      <w:ins w:id="62" w:author="becca h" w:date="2022-07-13T12:11:00Z">
        <w:r w:rsidR="00C23EA6">
          <w:rPr>
            <w:sz w:val="28"/>
            <w:szCs w:val="28"/>
          </w:rPr>
          <w:t>’s aim</w:t>
        </w:r>
      </w:ins>
      <w:r w:rsidR="00467C8B" w:rsidRPr="00467C8B">
        <w:rPr>
          <w:sz w:val="28"/>
          <w:szCs w:val="28"/>
        </w:rPr>
        <w:t xml:space="preserve"> will be to evaluate </w:t>
      </w:r>
      <w:del w:id="63" w:author="becca h" w:date="2022-07-13T12:11:00Z">
        <w:r w:rsidR="00467C8B" w:rsidRPr="00467C8B" w:rsidDel="00C23EA6">
          <w:rPr>
            <w:sz w:val="28"/>
            <w:szCs w:val="28"/>
          </w:rPr>
          <w:delText xml:space="preserve">whether </w:delText>
        </w:r>
      </w:del>
      <w:ins w:id="64" w:author="becca h" w:date="2022-07-13T12:11:00Z">
        <w:r w:rsidR="00C23EA6">
          <w:rPr>
            <w:sz w:val="28"/>
            <w:szCs w:val="28"/>
          </w:rPr>
          <w:t>the ability of</w:t>
        </w:r>
        <w:r w:rsidR="00C23EA6" w:rsidRPr="00467C8B">
          <w:rPr>
            <w:sz w:val="28"/>
            <w:szCs w:val="28"/>
          </w:rPr>
          <w:t xml:space="preserve"> </w:t>
        </w:r>
      </w:ins>
      <w:r w:rsidR="00EB64E2">
        <w:rPr>
          <w:sz w:val="28"/>
          <w:szCs w:val="28"/>
        </w:rPr>
        <w:t>P</w:t>
      </w:r>
      <w:r w:rsidR="00467C8B" w:rsidRPr="00467C8B">
        <w:rPr>
          <w:sz w:val="28"/>
          <w:szCs w:val="28"/>
        </w:rPr>
        <w:t>BM</w:t>
      </w:r>
      <w:del w:id="65" w:author="becca h" w:date="2022-07-13T12:12:00Z">
        <w:r w:rsidR="00EB64E2" w:rsidDel="00C23EA6">
          <w:rPr>
            <w:sz w:val="28"/>
            <w:szCs w:val="28"/>
          </w:rPr>
          <w:delText>, when</w:delText>
        </w:r>
        <w:r w:rsidR="00467C8B" w:rsidRPr="00467C8B" w:rsidDel="00C23EA6">
          <w:rPr>
            <w:sz w:val="28"/>
            <w:szCs w:val="28"/>
          </w:rPr>
          <w:delText xml:space="preserve"> used as pre-anesthetic therapy</w:delText>
        </w:r>
        <w:r w:rsidR="00EB64E2" w:rsidDel="00C23EA6">
          <w:rPr>
            <w:sz w:val="28"/>
            <w:szCs w:val="28"/>
          </w:rPr>
          <w:delText>,</w:delText>
        </w:r>
      </w:del>
      <w:del w:id="66" w:author="becca h" w:date="2022-07-13T12:11:00Z">
        <w:r w:rsidR="00467C8B" w:rsidRPr="00467C8B" w:rsidDel="00C23EA6">
          <w:rPr>
            <w:sz w:val="28"/>
            <w:szCs w:val="28"/>
          </w:rPr>
          <w:delText xml:space="preserve"> is able </w:delText>
        </w:r>
      </w:del>
      <w:ins w:id="67" w:author="becca h" w:date="2022-07-13T12:13:00Z">
        <w:r w:rsidR="00C23EA6">
          <w:rPr>
            <w:sz w:val="28"/>
            <w:szCs w:val="28"/>
          </w:rPr>
          <w:t xml:space="preserve"> </w:t>
        </w:r>
      </w:ins>
      <w:r w:rsidR="00467C8B" w:rsidRPr="00467C8B">
        <w:rPr>
          <w:sz w:val="28"/>
          <w:szCs w:val="28"/>
        </w:rPr>
        <w:t>to reduce puncture pain and increase local anesthetic</w:t>
      </w:r>
      <w:r w:rsidR="00EB64E2">
        <w:rPr>
          <w:sz w:val="28"/>
          <w:szCs w:val="28"/>
        </w:rPr>
        <w:t xml:space="preserve"> </w:t>
      </w:r>
      <w:r w:rsidR="00EB64E2" w:rsidRPr="00467C8B">
        <w:rPr>
          <w:sz w:val="28"/>
          <w:szCs w:val="28"/>
        </w:rPr>
        <w:t>effectiveness</w:t>
      </w:r>
      <w:ins w:id="68" w:author="becca h" w:date="2022-07-13T12:13:00Z">
        <w:r w:rsidR="00C23EA6">
          <w:rPr>
            <w:sz w:val="28"/>
            <w:szCs w:val="28"/>
          </w:rPr>
          <w:t xml:space="preserve"> when</w:t>
        </w:r>
        <w:r w:rsidR="00C23EA6" w:rsidRPr="00467C8B">
          <w:rPr>
            <w:sz w:val="28"/>
            <w:szCs w:val="28"/>
          </w:rPr>
          <w:t xml:space="preserve"> used as </w:t>
        </w:r>
        <w:r w:rsidR="00C23EA6">
          <w:rPr>
            <w:sz w:val="28"/>
            <w:szCs w:val="28"/>
          </w:rPr>
          <w:t xml:space="preserve">a </w:t>
        </w:r>
        <w:r w:rsidR="00C23EA6" w:rsidRPr="00467C8B">
          <w:rPr>
            <w:sz w:val="28"/>
            <w:szCs w:val="28"/>
          </w:rPr>
          <w:t>pre-anesthetic therapy</w:t>
        </w:r>
      </w:ins>
      <w:r w:rsidR="00467C8B" w:rsidRPr="00467C8B">
        <w:rPr>
          <w:sz w:val="28"/>
          <w:szCs w:val="28"/>
        </w:rPr>
        <w:t xml:space="preserve">. </w:t>
      </w:r>
      <w:r w:rsidR="002B4979">
        <w:rPr>
          <w:sz w:val="28"/>
          <w:szCs w:val="28"/>
        </w:rPr>
        <w:t>Accordingly</w:t>
      </w:r>
      <w:r w:rsidR="00467C8B" w:rsidRPr="00467C8B">
        <w:rPr>
          <w:sz w:val="28"/>
          <w:szCs w:val="28"/>
        </w:rPr>
        <w:t>, 5</w:t>
      </w:r>
      <w:ins w:id="69" w:author="Marcos Ferreira" w:date="2022-07-13T13:37:00Z">
        <w:r w:rsidR="0016755E">
          <w:rPr>
            <w:sz w:val="28"/>
            <w:szCs w:val="28"/>
          </w:rPr>
          <w:t>0</w:t>
        </w:r>
      </w:ins>
      <w:del w:id="70" w:author="Marcos Ferreira" w:date="2022-07-13T13:37:00Z">
        <w:r w:rsidR="00467C8B" w:rsidRPr="00467C8B" w:rsidDel="0016755E">
          <w:rPr>
            <w:sz w:val="28"/>
            <w:szCs w:val="28"/>
          </w:rPr>
          <w:delText>4</w:delText>
        </w:r>
      </w:del>
      <w:r w:rsidR="00467C8B" w:rsidRPr="00467C8B">
        <w:rPr>
          <w:sz w:val="28"/>
          <w:szCs w:val="28"/>
        </w:rPr>
        <w:t xml:space="preserve"> subjects will participate in this double-blind, randomized controlled trial. The control group will be submitted to the standard anesthetic technique</w:t>
      </w:r>
      <w:ins w:id="71" w:author="becca h" w:date="2022-07-13T12:14:00Z">
        <w:r w:rsidR="00346A6D">
          <w:rPr>
            <w:sz w:val="28"/>
            <w:szCs w:val="28"/>
          </w:rPr>
          <w:t>.</w:t>
        </w:r>
      </w:ins>
      <w:del w:id="72" w:author="becca h" w:date="2022-07-13T12:14:00Z">
        <w:r w:rsidR="00467C8B" w:rsidRPr="00467C8B" w:rsidDel="00346A6D">
          <w:rPr>
            <w:sz w:val="28"/>
            <w:szCs w:val="28"/>
          </w:rPr>
          <w:delText>,</w:delText>
        </w:r>
      </w:del>
      <w:ins w:id="73" w:author="Marcos Ferreira" w:date="2022-07-14T12:01:00Z">
        <w:r w:rsidR="00490B5E">
          <w:rPr>
            <w:sz w:val="28"/>
            <w:szCs w:val="28"/>
          </w:rPr>
          <w:t xml:space="preserve"> </w:t>
        </w:r>
      </w:ins>
      <w:del w:id="74" w:author="Marcos Ferreira" w:date="2022-07-14T12:01:00Z">
        <w:r w:rsidR="00467C8B" w:rsidRPr="00467C8B" w:rsidDel="00490B5E">
          <w:rPr>
            <w:sz w:val="28"/>
            <w:szCs w:val="28"/>
          </w:rPr>
          <w:delText xml:space="preserve"> </w:delText>
        </w:r>
      </w:del>
      <w:del w:id="75" w:author="becca h" w:date="2022-07-13T12:14:00Z">
        <w:r w:rsidR="00467C8B" w:rsidRPr="00467C8B" w:rsidDel="00346A6D">
          <w:rPr>
            <w:sz w:val="28"/>
            <w:szCs w:val="28"/>
          </w:rPr>
          <w:delText>while</w:delText>
        </w:r>
      </w:del>
      <w:del w:id="76" w:author="Marcos Ferreira" w:date="2022-07-14T12:01:00Z">
        <w:r w:rsidR="00467C8B" w:rsidRPr="00467C8B" w:rsidDel="00490B5E">
          <w:rPr>
            <w:sz w:val="28"/>
            <w:szCs w:val="28"/>
          </w:rPr>
          <w:delText xml:space="preserve"> </w:delText>
        </w:r>
      </w:del>
      <w:ins w:id="77" w:author="becca h" w:date="2022-07-13T12:14:00Z">
        <w:r w:rsidR="00346A6D">
          <w:rPr>
            <w:sz w:val="28"/>
            <w:szCs w:val="28"/>
          </w:rPr>
          <w:t>T</w:t>
        </w:r>
      </w:ins>
      <w:del w:id="78" w:author="becca h" w:date="2022-07-13T12:14:00Z">
        <w:r w:rsidR="00467C8B" w:rsidRPr="00467C8B" w:rsidDel="00346A6D">
          <w:rPr>
            <w:sz w:val="28"/>
            <w:szCs w:val="28"/>
          </w:rPr>
          <w:delText>t</w:delText>
        </w:r>
      </w:del>
      <w:r w:rsidR="00467C8B" w:rsidRPr="00467C8B">
        <w:rPr>
          <w:sz w:val="28"/>
          <w:szCs w:val="28"/>
        </w:rPr>
        <w:t>he</w:t>
      </w:r>
      <w:ins w:id="79" w:author="Marcos Ferreira" w:date="2022-07-14T12:01:00Z">
        <w:r w:rsidR="00490B5E">
          <w:rPr>
            <w:sz w:val="28"/>
            <w:szCs w:val="28"/>
          </w:rPr>
          <w:t xml:space="preserve"> </w:t>
        </w:r>
      </w:ins>
      <w:del w:id="80" w:author="Marcos Ferreira" w:date="2022-07-14T12:01:00Z">
        <w:r w:rsidR="00467C8B" w:rsidRPr="00467C8B" w:rsidDel="00490B5E">
          <w:rPr>
            <w:sz w:val="28"/>
            <w:szCs w:val="28"/>
          </w:rPr>
          <w:delText xml:space="preserve"> </w:delText>
        </w:r>
      </w:del>
      <w:r w:rsidR="00467C8B" w:rsidRPr="00467C8B">
        <w:rPr>
          <w:sz w:val="28"/>
          <w:szCs w:val="28"/>
        </w:rPr>
        <w:t xml:space="preserve">experimental group will </w:t>
      </w:r>
      <w:del w:id="81" w:author="becca h" w:date="2022-07-13T12:15:00Z">
        <w:r w:rsidR="00467C8B" w:rsidRPr="00467C8B" w:rsidDel="00346A6D">
          <w:rPr>
            <w:sz w:val="28"/>
            <w:szCs w:val="28"/>
          </w:rPr>
          <w:delText xml:space="preserve">receive the application of </w:delText>
        </w:r>
        <w:r w:rsidR="002B4979" w:rsidDel="00346A6D">
          <w:rPr>
            <w:sz w:val="28"/>
            <w:szCs w:val="28"/>
          </w:rPr>
          <w:delText>the</w:delText>
        </w:r>
      </w:del>
      <w:ins w:id="82" w:author="becca h" w:date="2022-07-13T12:15:00Z">
        <w:r w:rsidR="00346A6D">
          <w:rPr>
            <w:sz w:val="28"/>
            <w:szCs w:val="28"/>
          </w:rPr>
          <w:t>have an</w:t>
        </w:r>
      </w:ins>
      <w:r w:rsidR="002B4979">
        <w:rPr>
          <w:sz w:val="28"/>
          <w:szCs w:val="28"/>
        </w:rPr>
        <w:t xml:space="preserve"> </w:t>
      </w:r>
      <w:r w:rsidR="00467C8B" w:rsidRPr="00467C8B">
        <w:rPr>
          <w:sz w:val="28"/>
          <w:szCs w:val="28"/>
        </w:rPr>
        <w:t xml:space="preserve">infrared laser (100mW at 808nm, </w:t>
      </w:r>
      <w:ins w:id="83" w:author="Marcos Ferreira" w:date="2022-07-13T13:37:00Z">
        <w:r w:rsidR="0016755E">
          <w:rPr>
            <w:sz w:val="28"/>
            <w:szCs w:val="28"/>
          </w:rPr>
          <w:t>9</w:t>
        </w:r>
      </w:ins>
      <w:del w:id="84" w:author="Marcos Ferreira" w:date="2022-07-13T13:37:00Z">
        <w:r w:rsidR="00467C8B" w:rsidRPr="00467C8B" w:rsidDel="0016755E">
          <w:rPr>
            <w:sz w:val="28"/>
            <w:szCs w:val="28"/>
          </w:rPr>
          <w:delText>8</w:delText>
        </w:r>
      </w:del>
      <w:r w:rsidR="00467C8B" w:rsidRPr="00467C8B">
        <w:rPr>
          <w:sz w:val="28"/>
          <w:szCs w:val="28"/>
        </w:rPr>
        <w:t xml:space="preserve">J </w:t>
      </w:r>
      <w:r w:rsidR="002B4979">
        <w:rPr>
          <w:sz w:val="28"/>
          <w:szCs w:val="28"/>
        </w:rPr>
        <w:t>at</w:t>
      </w:r>
      <w:r w:rsidR="00467C8B" w:rsidRPr="00467C8B">
        <w:rPr>
          <w:sz w:val="28"/>
          <w:szCs w:val="28"/>
        </w:rPr>
        <w:t xml:space="preserve"> a single point)</w:t>
      </w:r>
      <w:del w:id="85" w:author="becca h" w:date="2022-07-13T12:15:00Z">
        <w:r w:rsidR="00467C8B" w:rsidRPr="00467C8B" w:rsidDel="00346A6D">
          <w:rPr>
            <w:sz w:val="28"/>
            <w:szCs w:val="28"/>
          </w:rPr>
          <w:delText>,</w:delText>
        </w:r>
      </w:del>
      <w:ins w:id="86" w:author="becca h" w:date="2022-07-13T12:15:00Z">
        <w:r w:rsidR="00346A6D">
          <w:rPr>
            <w:sz w:val="28"/>
            <w:szCs w:val="28"/>
          </w:rPr>
          <w:t xml:space="preserve"> applied</w:t>
        </w:r>
      </w:ins>
      <w:r w:rsidR="00467C8B" w:rsidRPr="00467C8B">
        <w:rPr>
          <w:sz w:val="28"/>
          <w:szCs w:val="28"/>
        </w:rPr>
        <w:t xml:space="preserve"> </w:t>
      </w:r>
      <w:ins w:id="87" w:author="becca h" w:date="2022-07-13T12:15:00Z">
        <w:r w:rsidR="00346A6D">
          <w:rPr>
            <w:sz w:val="28"/>
            <w:szCs w:val="28"/>
          </w:rPr>
          <w:t>to</w:t>
        </w:r>
      </w:ins>
      <w:del w:id="88" w:author="becca h" w:date="2022-07-13T12:15:00Z">
        <w:r w:rsidR="00467C8B" w:rsidRPr="00467C8B" w:rsidDel="00346A6D">
          <w:rPr>
            <w:sz w:val="28"/>
            <w:szCs w:val="28"/>
          </w:rPr>
          <w:delText>in</w:delText>
        </w:r>
      </w:del>
      <w:r w:rsidR="00467C8B" w:rsidRPr="00467C8B">
        <w:rPr>
          <w:sz w:val="28"/>
          <w:szCs w:val="28"/>
        </w:rPr>
        <w:t xml:space="preserve"> the place where the puncture will be performed, immediately before anesthesia. The pterygomandibular technique will be conducted </w:t>
      </w:r>
      <w:del w:id="89" w:author="becca h" w:date="2022-07-13T12:17:00Z">
        <w:r w:rsidR="00467C8B" w:rsidRPr="00467C8B" w:rsidDel="00346A6D">
          <w:rPr>
            <w:sz w:val="28"/>
            <w:szCs w:val="28"/>
          </w:rPr>
          <w:delText xml:space="preserve">in </w:delText>
        </w:r>
      </w:del>
      <w:r w:rsidR="00467C8B" w:rsidRPr="00467C8B">
        <w:rPr>
          <w:sz w:val="28"/>
          <w:szCs w:val="28"/>
        </w:rPr>
        <w:t xml:space="preserve">the same way in both groups by the same operator. The outcome assessor and the patient will be blinded to the application of </w:t>
      </w:r>
      <w:r w:rsidR="002B4979">
        <w:rPr>
          <w:sz w:val="28"/>
          <w:szCs w:val="28"/>
        </w:rPr>
        <w:t>P</w:t>
      </w:r>
      <w:r w:rsidR="00467C8B" w:rsidRPr="00467C8B">
        <w:rPr>
          <w:sz w:val="28"/>
          <w:szCs w:val="28"/>
        </w:rPr>
        <w:t xml:space="preserve">BM. The primary outcome of the study will be pain at the time of puncture, assessed using the visual analogue scale (VAS) at the time of needle insertion. </w:t>
      </w:r>
      <w:r w:rsidR="00F338D0">
        <w:rPr>
          <w:sz w:val="28"/>
          <w:szCs w:val="28"/>
        </w:rPr>
        <w:t>S</w:t>
      </w:r>
      <w:r w:rsidR="00467C8B" w:rsidRPr="00467C8B">
        <w:rPr>
          <w:sz w:val="28"/>
          <w:szCs w:val="28"/>
        </w:rPr>
        <w:t xml:space="preserve">econdary outcomes </w:t>
      </w:r>
      <w:r w:rsidR="00F338D0">
        <w:rPr>
          <w:sz w:val="28"/>
          <w:szCs w:val="28"/>
        </w:rPr>
        <w:t xml:space="preserve">which </w:t>
      </w:r>
      <w:r w:rsidR="00467C8B" w:rsidRPr="00467C8B">
        <w:rPr>
          <w:sz w:val="28"/>
          <w:szCs w:val="28"/>
        </w:rPr>
        <w:t>will be evaluated: anxiety through the Beck questionnaire</w:t>
      </w:r>
      <w:ins w:id="90" w:author="becca h" w:date="2022-07-13T12:19:00Z">
        <w:r w:rsidR="008725ED">
          <w:rPr>
            <w:sz w:val="28"/>
            <w:szCs w:val="28"/>
          </w:rPr>
          <w:t xml:space="preserve"> and</w:t>
        </w:r>
      </w:ins>
      <w:del w:id="91" w:author="becca h" w:date="2022-07-13T12:19:00Z">
        <w:r w:rsidR="00467C8B" w:rsidRPr="00467C8B" w:rsidDel="008725ED">
          <w:rPr>
            <w:sz w:val="28"/>
            <w:szCs w:val="28"/>
          </w:rPr>
          <w:delText>,</w:delText>
        </w:r>
      </w:del>
      <w:r w:rsidR="00467C8B" w:rsidRPr="00467C8B">
        <w:rPr>
          <w:sz w:val="28"/>
          <w:szCs w:val="28"/>
        </w:rPr>
        <w:t xml:space="preserve"> anesthetic latency through electric pulp test (timed until the onset of anesthetic action). </w:t>
      </w:r>
      <w:ins w:id="92" w:author="becca h" w:date="2022-07-13T12:19:00Z">
        <w:r w:rsidR="008725ED">
          <w:rPr>
            <w:sz w:val="28"/>
            <w:szCs w:val="28"/>
          </w:rPr>
          <w:t xml:space="preserve">Additionally, </w:t>
        </w:r>
      </w:ins>
      <w:del w:id="93" w:author="becca h" w:date="2022-07-13T12:19:00Z">
        <w:r w:rsidR="00467C8B" w:rsidRPr="00467C8B" w:rsidDel="008725ED">
          <w:rPr>
            <w:sz w:val="28"/>
            <w:szCs w:val="28"/>
          </w:rPr>
          <w:delText>The</w:delText>
        </w:r>
      </w:del>
      <w:ins w:id="94" w:author="becca h" w:date="2022-07-13T12:19:00Z">
        <w:r w:rsidR="008725ED">
          <w:rPr>
            <w:sz w:val="28"/>
            <w:szCs w:val="28"/>
          </w:rPr>
          <w:t>the</w:t>
        </w:r>
      </w:ins>
      <w:r w:rsidR="00467C8B" w:rsidRPr="00467C8B">
        <w:rPr>
          <w:sz w:val="28"/>
          <w:szCs w:val="28"/>
        </w:rPr>
        <w:t xml:space="preserve"> </w:t>
      </w:r>
      <w:proofErr w:type="gramStart"/>
      <w:r w:rsidR="00467C8B" w:rsidRPr="00467C8B">
        <w:rPr>
          <w:sz w:val="28"/>
          <w:szCs w:val="28"/>
        </w:rPr>
        <w:t>amount</w:t>
      </w:r>
      <w:proofErr w:type="gramEnd"/>
      <w:r w:rsidR="00467C8B" w:rsidRPr="00467C8B">
        <w:rPr>
          <w:sz w:val="28"/>
          <w:szCs w:val="28"/>
        </w:rPr>
        <w:t xml:space="preserve"> of anesthetics needed to perform the procedure and the need for complementation will also be computed.</w:t>
      </w:r>
    </w:p>
    <w:p w14:paraId="32C67672" w14:textId="77777777" w:rsidR="00467C8B" w:rsidRPr="00C46CC2" w:rsidRDefault="00467C8B" w:rsidP="00467C8B">
      <w:pPr>
        <w:rPr>
          <w:b/>
          <w:bCs/>
          <w:sz w:val="28"/>
          <w:szCs w:val="28"/>
          <w:rPrChange w:id="95" w:author="Marcos Ferreira" w:date="2022-07-13T13:56:00Z">
            <w:rPr>
              <w:sz w:val="28"/>
              <w:szCs w:val="28"/>
            </w:rPr>
          </w:rPrChange>
        </w:rPr>
      </w:pPr>
      <w:r w:rsidRPr="00C46CC2">
        <w:rPr>
          <w:b/>
          <w:bCs/>
          <w:sz w:val="28"/>
          <w:szCs w:val="28"/>
          <w:rPrChange w:id="96" w:author="Marcos Ferreira" w:date="2022-07-13T13:56:00Z">
            <w:rPr>
              <w:sz w:val="28"/>
              <w:szCs w:val="28"/>
            </w:rPr>
          </w:rPrChange>
        </w:rPr>
        <w:t>Biography:</w:t>
      </w:r>
    </w:p>
    <w:p w14:paraId="662A260D" w14:textId="03D1DBEA" w:rsidR="009463C1" w:rsidRPr="00467C8B" w:rsidRDefault="00467C8B" w:rsidP="00467C8B">
      <w:pPr>
        <w:rPr>
          <w:sz w:val="28"/>
          <w:szCs w:val="28"/>
        </w:rPr>
      </w:pPr>
      <w:r w:rsidRPr="00467C8B">
        <w:rPr>
          <w:sz w:val="28"/>
          <w:szCs w:val="28"/>
        </w:rPr>
        <w:t xml:space="preserve">Giovanna </w:t>
      </w:r>
      <w:proofErr w:type="spellStart"/>
      <w:r w:rsidRPr="00467C8B">
        <w:rPr>
          <w:sz w:val="28"/>
          <w:szCs w:val="28"/>
        </w:rPr>
        <w:t>Fontgalland</w:t>
      </w:r>
      <w:proofErr w:type="spellEnd"/>
      <w:r w:rsidRPr="00467C8B">
        <w:rPr>
          <w:sz w:val="28"/>
          <w:szCs w:val="28"/>
        </w:rPr>
        <w:t xml:space="preserve"> Ferreira started her </w:t>
      </w:r>
      <w:ins w:id="97" w:author="Marcos Ferreira" w:date="2022-07-13T13:52:00Z">
        <w:r w:rsidR="00A002E4" w:rsidRPr="00A002E4">
          <w:rPr>
            <w:rFonts w:ascii="Arial" w:hAnsi="Arial" w:cs="Arial"/>
            <w:sz w:val="24"/>
            <w:szCs w:val="24"/>
            <w:shd w:val="clear" w:color="auto" w:fill="FFFFFF"/>
            <w:rPrChange w:id="98" w:author="Marcos Ferreira" w:date="2022-07-13T13:52:00Z">
              <w:rPr>
                <w:rFonts w:ascii="Arial" w:hAnsi="Arial" w:cs="Arial"/>
                <w:color w:val="212121"/>
                <w:sz w:val="27"/>
                <w:szCs w:val="27"/>
                <w:shd w:val="clear" w:color="auto" w:fill="FFFFFF"/>
              </w:rPr>
            </w:rPrChange>
          </w:rPr>
          <w:t>Bachelor's degree</w:t>
        </w:r>
      </w:ins>
      <w:del w:id="99" w:author="Marcos Ferreira" w:date="2022-07-13T13:52:00Z">
        <w:r w:rsidR="00BA5CAC" w:rsidRPr="00A002E4" w:rsidDel="00A002E4">
          <w:rPr>
            <w:rFonts w:ascii="Arial" w:hAnsi="Arial" w:cs="Arial"/>
            <w:sz w:val="24"/>
            <w:szCs w:val="24"/>
            <w:rPrChange w:id="100" w:author="Marcos Ferreira" w:date="2022-07-13T13:52:00Z">
              <w:rPr>
                <w:sz w:val="28"/>
                <w:szCs w:val="28"/>
              </w:rPr>
            </w:rPrChange>
          </w:rPr>
          <w:delText>master’</w:delText>
        </w:r>
      </w:del>
      <w:del w:id="101" w:author="Marcos Ferreira" w:date="2022-07-13T13:51:00Z">
        <w:r w:rsidR="00BA5CAC" w:rsidRPr="00A002E4" w:rsidDel="00A002E4">
          <w:rPr>
            <w:rFonts w:ascii="Arial" w:hAnsi="Arial" w:cs="Arial"/>
            <w:sz w:val="24"/>
            <w:szCs w:val="24"/>
            <w:rPrChange w:id="102" w:author="Marcos Ferreira" w:date="2022-07-13T13:52:00Z">
              <w:rPr>
                <w:sz w:val="28"/>
                <w:szCs w:val="28"/>
              </w:rPr>
            </w:rPrChange>
          </w:rPr>
          <w:delText>s</w:delText>
        </w:r>
      </w:del>
      <w:r w:rsidRPr="00A002E4">
        <w:rPr>
          <w:rFonts w:ascii="Arial" w:hAnsi="Arial" w:cs="Arial"/>
          <w:sz w:val="24"/>
          <w:szCs w:val="24"/>
          <w:rPrChange w:id="103" w:author="Marcos Ferreira" w:date="2022-07-13T13:52:00Z">
            <w:rPr>
              <w:sz w:val="28"/>
              <w:szCs w:val="28"/>
            </w:rPr>
          </w:rPrChange>
        </w:rPr>
        <w:t xml:space="preserve"> </w:t>
      </w:r>
      <w:r w:rsidRPr="00467C8B">
        <w:rPr>
          <w:sz w:val="28"/>
          <w:szCs w:val="28"/>
        </w:rPr>
        <w:t xml:space="preserve">in Dentistry </w:t>
      </w:r>
      <w:del w:id="104" w:author="becca h" w:date="2022-07-14T09:32:00Z">
        <w:r w:rsidRPr="00467C8B" w:rsidDel="00A936FC">
          <w:rPr>
            <w:sz w:val="28"/>
            <w:szCs w:val="28"/>
          </w:rPr>
          <w:delText>in 20</w:delText>
        </w:r>
      </w:del>
      <w:ins w:id="105" w:author="Marcos Ferreira" w:date="2022-07-13T13:45:00Z">
        <w:del w:id="106" w:author="becca h" w:date="2022-07-14T09:32:00Z">
          <w:r w:rsidR="0012701F" w:rsidDel="00A936FC">
            <w:rPr>
              <w:sz w:val="28"/>
              <w:szCs w:val="28"/>
            </w:rPr>
            <w:delText>17</w:delText>
          </w:r>
        </w:del>
      </w:ins>
      <w:del w:id="107" w:author="Marcos Ferreira" w:date="2022-07-13T13:41:00Z">
        <w:r w:rsidRPr="00467C8B" w:rsidDel="0016755E">
          <w:rPr>
            <w:sz w:val="28"/>
            <w:szCs w:val="28"/>
          </w:rPr>
          <w:delText>17</w:delText>
        </w:r>
      </w:del>
      <w:del w:id="108" w:author="Marcos Ferreira" w:date="2022-07-13T13:45:00Z">
        <w:r w:rsidRPr="00467C8B" w:rsidDel="0012701F">
          <w:rPr>
            <w:sz w:val="28"/>
            <w:szCs w:val="28"/>
          </w:rPr>
          <w:delText xml:space="preserve"> </w:delText>
        </w:r>
      </w:del>
      <w:ins w:id="109" w:author="Marcos Ferreira" w:date="2022-07-13T13:45:00Z">
        <w:r w:rsidR="0012701F">
          <w:rPr>
            <w:sz w:val="28"/>
            <w:szCs w:val="28"/>
          </w:rPr>
          <w:t xml:space="preserve"> </w:t>
        </w:r>
      </w:ins>
      <w:ins w:id="110" w:author="becca h" w:date="2022-07-14T09:32:00Z">
        <w:r w:rsidR="00A936FC">
          <w:rPr>
            <w:sz w:val="28"/>
            <w:szCs w:val="28"/>
          </w:rPr>
          <w:t>at</w:t>
        </w:r>
      </w:ins>
      <w:ins w:id="111" w:author="Marcos Ferreira" w:date="2022-07-13T13:45:00Z">
        <w:del w:id="112" w:author="becca h" w:date="2022-07-14T09:32:00Z">
          <w:r w:rsidR="0012701F" w:rsidDel="00A936FC">
            <w:rPr>
              <w:sz w:val="28"/>
              <w:szCs w:val="28"/>
            </w:rPr>
            <w:delText>in</w:delText>
          </w:r>
        </w:del>
        <w:r w:rsidR="0012701F">
          <w:rPr>
            <w:sz w:val="28"/>
            <w:szCs w:val="28"/>
          </w:rPr>
          <w:t xml:space="preserve"> </w:t>
        </w:r>
        <w:r w:rsidR="0012701F" w:rsidRPr="00647887">
          <w:rPr>
            <w:sz w:val="28"/>
            <w:szCs w:val="28"/>
          </w:rPr>
          <w:t xml:space="preserve">University </w:t>
        </w:r>
        <w:proofErr w:type="spellStart"/>
        <w:r w:rsidR="0012701F" w:rsidRPr="00647887">
          <w:rPr>
            <w:sz w:val="28"/>
            <w:szCs w:val="28"/>
          </w:rPr>
          <w:t>Nove</w:t>
        </w:r>
        <w:proofErr w:type="spellEnd"/>
        <w:r w:rsidR="0012701F" w:rsidRPr="00647887">
          <w:rPr>
            <w:sz w:val="28"/>
            <w:szCs w:val="28"/>
          </w:rPr>
          <w:t xml:space="preserve"> de </w:t>
        </w:r>
        <w:proofErr w:type="spellStart"/>
        <w:r w:rsidR="0012701F" w:rsidRPr="00647887">
          <w:rPr>
            <w:sz w:val="28"/>
            <w:szCs w:val="28"/>
          </w:rPr>
          <w:t>Julho</w:t>
        </w:r>
        <w:proofErr w:type="spellEnd"/>
        <w:r w:rsidR="0012701F" w:rsidRPr="00647887">
          <w:rPr>
            <w:sz w:val="28"/>
            <w:szCs w:val="28"/>
          </w:rPr>
          <w:t xml:space="preserve"> (UNINOVE)</w:t>
        </w:r>
      </w:ins>
      <w:ins w:id="113" w:author="becca h" w:date="2022-07-14T09:32:00Z">
        <w:r w:rsidR="00A936FC">
          <w:rPr>
            <w:sz w:val="28"/>
            <w:szCs w:val="28"/>
          </w:rPr>
          <w:t xml:space="preserve"> in 2017</w:t>
        </w:r>
      </w:ins>
      <w:del w:id="114" w:author="Marcos Ferreira" w:date="2022-07-13T13:45:00Z">
        <w:r w:rsidRPr="00467C8B" w:rsidDel="0012701F">
          <w:rPr>
            <w:sz w:val="28"/>
            <w:szCs w:val="28"/>
          </w:rPr>
          <w:delText>at</w:delText>
        </w:r>
        <w:r w:rsidR="00A468C2" w:rsidDel="0012701F">
          <w:rPr>
            <w:sz w:val="28"/>
            <w:szCs w:val="28"/>
          </w:rPr>
          <w:delText xml:space="preserve"> the</w:delText>
        </w:r>
        <w:r w:rsidR="00647887" w:rsidDel="0012701F">
          <w:rPr>
            <w:sz w:val="28"/>
            <w:szCs w:val="28"/>
          </w:rPr>
          <w:delText xml:space="preserve"> </w:delText>
        </w:r>
        <w:r w:rsidR="00647887" w:rsidRPr="00647887" w:rsidDel="0012701F">
          <w:rPr>
            <w:sz w:val="28"/>
            <w:szCs w:val="28"/>
          </w:rPr>
          <w:delText>Post Graduate Program in Biophotonics Applied to Health Sciences</w:delText>
        </w:r>
        <w:r w:rsidR="00647887" w:rsidDel="0012701F">
          <w:rPr>
            <w:sz w:val="28"/>
            <w:szCs w:val="28"/>
          </w:rPr>
          <w:delText>,</w:delText>
        </w:r>
        <w:r w:rsidRPr="00467C8B" w:rsidDel="0012701F">
          <w:rPr>
            <w:sz w:val="28"/>
            <w:szCs w:val="28"/>
          </w:rPr>
          <w:delText xml:space="preserve"> </w:delText>
        </w:r>
        <w:r w:rsidR="00A468C2" w:rsidDel="0012701F">
          <w:rPr>
            <w:sz w:val="28"/>
            <w:szCs w:val="28"/>
          </w:rPr>
          <w:delText xml:space="preserve"> </w:delText>
        </w:r>
        <w:r w:rsidR="00647887" w:rsidRPr="00647887" w:rsidDel="0012701F">
          <w:rPr>
            <w:sz w:val="28"/>
            <w:szCs w:val="28"/>
          </w:rPr>
          <w:delText>University Nove de Julho (UNINOVE)</w:delText>
        </w:r>
      </w:del>
      <w:r w:rsidR="00A468C2">
        <w:rPr>
          <w:sz w:val="28"/>
          <w:szCs w:val="28"/>
        </w:rPr>
        <w:t>.</w:t>
      </w:r>
      <w:r w:rsidRPr="00467C8B">
        <w:rPr>
          <w:sz w:val="28"/>
          <w:szCs w:val="28"/>
        </w:rPr>
        <w:t xml:space="preserve"> </w:t>
      </w:r>
      <w:r w:rsidR="00A468C2">
        <w:rPr>
          <w:sz w:val="28"/>
          <w:szCs w:val="28"/>
        </w:rPr>
        <w:t xml:space="preserve">She </w:t>
      </w:r>
      <w:r w:rsidRPr="00467C8B">
        <w:rPr>
          <w:sz w:val="28"/>
          <w:szCs w:val="28"/>
        </w:rPr>
        <w:t>started her career as a researcher in 2019, when she joined</w:t>
      </w:r>
      <w:ins w:id="115" w:author="becca h" w:date="2022-07-13T12:19:00Z">
        <w:r w:rsidR="008725ED">
          <w:rPr>
            <w:sz w:val="28"/>
            <w:szCs w:val="28"/>
          </w:rPr>
          <w:t>,</w:t>
        </w:r>
      </w:ins>
      <w:r w:rsidRPr="00467C8B">
        <w:rPr>
          <w:sz w:val="28"/>
          <w:szCs w:val="28"/>
        </w:rPr>
        <w:t xml:space="preserve"> as a</w:t>
      </w:r>
      <w:ins w:id="116" w:author="Marcos Ferreira" w:date="2022-07-13T13:42:00Z">
        <w:r w:rsidR="0012701F">
          <w:rPr>
            <w:sz w:val="28"/>
            <w:szCs w:val="28"/>
          </w:rPr>
          <w:t>n undergrade</w:t>
        </w:r>
      </w:ins>
      <w:del w:id="117" w:author="Marcos Ferreira" w:date="2022-07-13T13:42:00Z">
        <w:r w:rsidRPr="00467C8B" w:rsidDel="0016755E">
          <w:rPr>
            <w:sz w:val="28"/>
            <w:szCs w:val="28"/>
          </w:rPr>
          <w:delText xml:space="preserve"> </w:delText>
        </w:r>
        <w:commentRangeStart w:id="118"/>
        <w:r w:rsidRPr="00467C8B" w:rsidDel="0016755E">
          <w:rPr>
            <w:sz w:val="28"/>
            <w:szCs w:val="28"/>
          </w:rPr>
          <w:delText>student</w:delText>
        </w:r>
        <w:commentRangeEnd w:id="118"/>
        <w:r w:rsidR="00E35D1B" w:rsidDel="0016755E">
          <w:rPr>
            <w:rStyle w:val="Refdecomentrio"/>
          </w:rPr>
          <w:commentReference w:id="118"/>
        </w:r>
      </w:del>
      <w:ins w:id="119" w:author="becca h" w:date="2022-07-13T12:19:00Z">
        <w:r w:rsidR="008725ED">
          <w:rPr>
            <w:sz w:val="28"/>
            <w:szCs w:val="28"/>
          </w:rPr>
          <w:t>,</w:t>
        </w:r>
      </w:ins>
      <w:r w:rsidRPr="00467C8B">
        <w:rPr>
          <w:sz w:val="28"/>
          <w:szCs w:val="28"/>
        </w:rPr>
        <w:t xml:space="preserve"> </w:t>
      </w:r>
      <w:del w:id="120" w:author="Marcos Ferreira" w:date="2022-07-13T13:50:00Z">
        <w:r w:rsidR="00A468C2" w:rsidDel="00A002E4">
          <w:rPr>
            <w:sz w:val="28"/>
            <w:szCs w:val="28"/>
          </w:rPr>
          <w:delText>the</w:delText>
        </w:r>
        <w:r w:rsidRPr="00467C8B" w:rsidDel="00A002E4">
          <w:rPr>
            <w:sz w:val="28"/>
            <w:szCs w:val="28"/>
          </w:rPr>
          <w:delText xml:space="preserve"> </w:delText>
        </w:r>
        <w:r w:rsidRPr="008725ED" w:rsidDel="00A002E4">
          <w:rPr>
            <w:sz w:val="28"/>
            <w:szCs w:val="28"/>
            <w:highlight w:val="yellow"/>
            <w:rPrChange w:id="121" w:author="becca h" w:date="2022-07-13T12:20:00Z">
              <w:rPr>
                <w:sz w:val="28"/>
                <w:szCs w:val="28"/>
              </w:rPr>
            </w:rPrChange>
          </w:rPr>
          <w:delText>scientific</w:delText>
        </w:r>
        <w:r w:rsidRPr="00467C8B" w:rsidDel="00A002E4">
          <w:rPr>
            <w:sz w:val="28"/>
            <w:szCs w:val="28"/>
          </w:rPr>
          <w:delText xml:space="preserve"> </w:delText>
        </w:r>
        <w:commentRangeStart w:id="122"/>
        <w:r w:rsidRPr="008725ED" w:rsidDel="00A002E4">
          <w:rPr>
            <w:sz w:val="28"/>
            <w:szCs w:val="28"/>
            <w:highlight w:val="yellow"/>
            <w:rPrChange w:id="123" w:author="becca h" w:date="2022-07-13T12:20:00Z">
              <w:rPr>
                <w:sz w:val="28"/>
                <w:szCs w:val="28"/>
              </w:rPr>
            </w:rPrChange>
          </w:rPr>
          <w:delText>initiation</w:delText>
        </w:r>
        <w:commentRangeEnd w:id="122"/>
        <w:r w:rsidR="008725ED" w:rsidDel="00A002E4">
          <w:rPr>
            <w:rStyle w:val="Refdecomentrio"/>
          </w:rPr>
          <w:commentReference w:id="122"/>
        </w:r>
        <w:r w:rsidRPr="00467C8B" w:rsidDel="00A002E4">
          <w:rPr>
            <w:sz w:val="28"/>
            <w:szCs w:val="28"/>
          </w:rPr>
          <w:delText xml:space="preserve"> </w:delText>
        </w:r>
      </w:del>
      <w:del w:id="124" w:author="becca h" w:date="2022-07-14T09:33:00Z">
        <w:r w:rsidRPr="00467C8B" w:rsidDel="00A936FC">
          <w:rPr>
            <w:sz w:val="28"/>
            <w:szCs w:val="28"/>
          </w:rPr>
          <w:delText>in</w:delText>
        </w:r>
      </w:del>
      <w:r w:rsidRPr="00467C8B">
        <w:rPr>
          <w:sz w:val="28"/>
          <w:szCs w:val="28"/>
        </w:rPr>
        <w:t xml:space="preserve"> the area of ​​</w:t>
      </w:r>
      <w:proofErr w:type="spellStart"/>
      <w:r w:rsidRPr="00467C8B">
        <w:rPr>
          <w:sz w:val="28"/>
          <w:szCs w:val="28"/>
        </w:rPr>
        <w:t>Biophotonics</w:t>
      </w:r>
      <w:proofErr w:type="spellEnd"/>
      <w:ins w:id="125" w:author="becca h" w:date="2022-07-13T12:20:00Z">
        <w:r w:rsidR="008725ED">
          <w:rPr>
            <w:sz w:val="28"/>
            <w:szCs w:val="28"/>
          </w:rPr>
          <w:t>. She also</w:t>
        </w:r>
      </w:ins>
      <w:del w:id="126" w:author="becca h" w:date="2022-07-13T12:20:00Z">
        <w:r w:rsidRPr="00467C8B" w:rsidDel="008725ED">
          <w:rPr>
            <w:sz w:val="28"/>
            <w:szCs w:val="28"/>
          </w:rPr>
          <w:delText>,</w:delText>
        </w:r>
      </w:del>
      <w:r w:rsidRPr="00467C8B">
        <w:rPr>
          <w:sz w:val="28"/>
          <w:szCs w:val="28"/>
        </w:rPr>
        <w:t xml:space="preserve"> participated in academic leagues and </w:t>
      </w:r>
      <w:ins w:id="127" w:author="becca h" w:date="2022-07-13T12:21:00Z">
        <w:r w:rsidR="008725ED">
          <w:rPr>
            <w:sz w:val="28"/>
            <w:szCs w:val="28"/>
          </w:rPr>
          <w:t xml:space="preserve">assisted </w:t>
        </w:r>
      </w:ins>
      <w:ins w:id="128" w:author="becca h" w:date="2022-07-14T09:33:00Z">
        <w:r w:rsidR="00A936FC">
          <w:rPr>
            <w:sz w:val="28"/>
            <w:szCs w:val="28"/>
          </w:rPr>
          <w:t>as a</w:t>
        </w:r>
      </w:ins>
      <w:ins w:id="129" w:author="becca h" w:date="2022-07-13T12:21:00Z">
        <w:r w:rsidR="008725ED">
          <w:rPr>
            <w:sz w:val="28"/>
            <w:szCs w:val="28"/>
          </w:rPr>
          <w:t xml:space="preserve"> </w:t>
        </w:r>
      </w:ins>
      <w:ins w:id="130" w:author="becca h" w:date="2022-07-14T09:33:00Z">
        <w:r w:rsidR="00A936FC">
          <w:rPr>
            <w:sz w:val="28"/>
            <w:szCs w:val="28"/>
          </w:rPr>
          <w:t>t</w:t>
        </w:r>
      </w:ins>
      <w:ins w:id="131" w:author="Marcos Ferreira" w:date="2022-07-13T13:43:00Z">
        <w:del w:id="132" w:author="becca h" w:date="2022-07-14T09:33:00Z">
          <w:r w:rsidR="0012701F" w:rsidRPr="0012701F" w:rsidDel="00A936FC">
            <w:rPr>
              <w:sz w:val="28"/>
              <w:szCs w:val="28"/>
            </w:rPr>
            <w:delText>T</w:delText>
          </w:r>
        </w:del>
        <w:r w:rsidR="0012701F" w:rsidRPr="0012701F">
          <w:rPr>
            <w:sz w:val="28"/>
            <w:szCs w:val="28"/>
          </w:rPr>
          <w:t xml:space="preserve">eacher's </w:t>
        </w:r>
      </w:ins>
      <w:ins w:id="133" w:author="becca h" w:date="2022-07-14T09:33:00Z">
        <w:r w:rsidR="00A936FC">
          <w:rPr>
            <w:sz w:val="28"/>
            <w:szCs w:val="28"/>
          </w:rPr>
          <w:t>a</w:t>
        </w:r>
      </w:ins>
      <w:ins w:id="134" w:author="Marcos Ferreira" w:date="2022-07-13T13:43:00Z">
        <w:del w:id="135" w:author="becca h" w:date="2022-07-14T09:33:00Z">
          <w:r w:rsidR="0012701F" w:rsidRPr="0012701F" w:rsidDel="00A936FC">
            <w:rPr>
              <w:sz w:val="28"/>
              <w:szCs w:val="28"/>
            </w:rPr>
            <w:delText>A</w:delText>
          </w:r>
        </w:del>
        <w:r w:rsidR="0012701F" w:rsidRPr="0012701F">
          <w:rPr>
            <w:sz w:val="28"/>
            <w:szCs w:val="28"/>
          </w:rPr>
          <w:t xml:space="preserve">ssistant </w:t>
        </w:r>
      </w:ins>
      <w:commentRangeStart w:id="136"/>
      <w:del w:id="137" w:author="Marcos Ferreira" w:date="2022-07-13T13:43:00Z">
        <w:r w:rsidRPr="00467C8B" w:rsidDel="0012701F">
          <w:rPr>
            <w:sz w:val="28"/>
            <w:szCs w:val="28"/>
          </w:rPr>
          <w:delText xml:space="preserve">monitoring </w:delText>
        </w:r>
      </w:del>
      <w:commentRangeEnd w:id="136"/>
      <w:r w:rsidR="008725ED">
        <w:rPr>
          <w:rStyle w:val="Refdecomentrio"/>
        </w:rPr>
        <w:commentReference w:id="136"/>
      </w:r>
      <w:r w:rsidRPr="00467C8B">
        <w:rPr>
          <w:sz w:val="28"/>
          <w:szCs w:val="28"/>
        </w:rPr>
        <w:t xml:space="preserve">in </w:t>
      </w:r>
      <w:commentRangeStart w:id="138"/>
      <w:r w:rsidRPr="00467C8B">
        <w:rPr>
          <w:sz w:val="28"/>
          <w:szCs w:val="28"/>
        </w:rPr>
        <w:t>s</w:t>
      </w:r>
      <w:ins w:id="139" w:author="becca h" w:date="2022-07-14T09:33:00Z">
        <w:r w:rsidR="00A936FC">
          <w:rPr>
            <w:sz w:val="28"/>
            <w:szCs w:val="28"/>
          </w:rPr>
          <w:t>everal</w:t>
        </w:r>
      </w:ins>
      <w:del w:id="140" w:author="becca h" w:date="2022-07-14T09:33:00Z">
        <w:r w:rsidRPr="00467C8B" w:rsidDel="00A936FC">
          <w:rPr>
            <w:sz w:val="28"/>
            <w:szCs w:val="28"/>
          </w:rPr>
          <w:delText>ome</w:delText>
        </w:r>
      </w:del>
      <w:r w:rsidRPr="00467C8B">
        <w:rPr>
          <w:sz w:val="28"/>
          <w:szCs w:val="28"/>
        </w:rPr>
        <w:t xml:space="preserve"> </w:t>
      </w:r>
      <w:commentRangeEnd w:id="138"/>
      <w:r w:rsidR="00A936FC">
        <w:rPr>
          <w:rStyle w:val="Refdecomentrio"/>
        </w:rPr>
        <w:commentReference w:id="138"/>
      </w:r>
      <w:r w:rsidRPr="00467C8B">
        <w:rPr>
          <w:sz w:val="28"/>
          <w:szCs w:val="28"/>
        </w:rPr>
        <w:t xml:space="preserve">disciplines </w:t>
      </w:r>
      <w:del w:id="141" w:author="becca h" w:date="2022-07-14T09:34:00Z">
        <w:r w:rsidRPr="00467C8B" w:rsidDel="00A936FC">
          <w:rPr>
            <w:sz w:val="28"/>
            <w:szCs w:val="28"/>
          </w:rPr>
          <w:delText xml:space="preserve">during </w:delText>
        </w:r>
      </w:del>
      <w:ins w:id="142" w:author="becca h" w:date="2022-07-14T09:34:00Z">
        <w:r w:rsidR="00A936FC">
          <w:rPr>
            <w:sz w:val="28"/>
            <w:szCs w:val="28"/>
          </w:rPr>
          <w:t>as an</w:t>
        </w:r>
        <w:r w:rsidR="00A936FC" w:rsidRPr="00467C8B">
          <w:rPr>
            <w:sz w:val="28"/>
            <w:szCs w:val="28"/>
          </w:rPr>
          <w:t xml:space="preserve"> </w:t>
        </w:r>
      </w:ins>
      <w:ins w:id="143" w:author="Marcos Ferreira" w:date="2022-07-13T13:54:00Z">
        <w:r w:rsidR="00C46CC2">
          <w:rPr>
            <w:sz w:val="28"/>
            <w:szCs w:val="28"/>
          </w:rPr>
          <w:t>under</w:t>
        </w:r>
      </w:ins>
      <w:commentRangeStart w:id="144"/>
      <w:del w:id="145" w:author="Marcos Ferreira" w:date="2022-07-13T13:54:00Z">
        <w:r w:rsidRPr="00467C8B" w:rsidDel="00C46CC2">
          <w:rPr>
            <w:sz w:val="28"/>
            <w:szCs w:val="28"/>
          </w:rPr>
          <w:delText xml:space="preserve">University </w:delText>
        </w:r>
      </w:del>
      <w:r w:rsidRPr="00467C8B">
        <w:rPr>
          <w:sz w:val="28"/>
          <w:szCs w:val="28"/>
        </w:rPr>
        <w:t>graduate</w:t>
      </w:r>
      <w:commentRangeEnd w:id="144"/>
      <w:r w:rsidR="00C75831">
        <w:rPr>
          <w:rStyle w:val="Refdecomentrio"/>
        </w:rPr>
        <w:commentReference w:id="144"/>
      </w:r>
      <w:r w:rsidRPr="00467C8B">
        <w:rPr>
          <w:sz w:val="28"/>
          <w:szCs w:val="28"/>
        </w:rPr>
        <w:t>. In 202</w:t>
      </w:r>
      <w:ins w:id="146" w:author="Marcos Ferreira" w:date="2022-07-13T13:58:00Z">
        <w:r w:rsidR="005D5D0A">
          <w:rPr>
            <w:sz w:val="28"/>
            <w:szCs w:val="28"/>
          </w:rPr>
          <w:t>1</w:t>
        </w:r>
      </w:ins>
      <w:del w:id="147" w:author="Marcos Ferreira" w:date="2022-07-13T13:58:00Z">
        <w:r w:rsidRPr="00467C8B" w:rsidDel="005D5D0A">
          <w:rPr>
            <w:sz w:val="28"/>
            <w:szCs w:val="28"/>
          </w:rPr>
          <w:delText>0</w:delText>
        </w:r>
      </w:del>
      <w:r w:rsidRPr="00467C8B">
        <w:rPr>
          <w:sz w:val="28"/>
          <w:szCs w:val="28"/>
        </w:rPr>
        <w:t xml:space="preserve"> </w:t>
      </w:r>
      <w:del w:id="148" w:author="Marcos Ferreira" w:date="2022-07-13T13:59:00Z">
        <w:r w:rsidRPr="00467C8B" w:rsidDel="005D5D0A">
          <w:rPr>
            <w:sz w:val="28"/>
            <w:szCs w:val="28"/>
          </w:rPr>
          <w:delText xml:space="preserve">she graduated </w:delText>
        </w:r>
      </w:del>
      <w:commentRangeStart w:id="149"/>
      <w:ins w:id="150" w:author="becca h" w:date="2022-07-13T12:24:00Z">
        <w:del w:id="151" w:author="Marcos Ferreira" w:date="2022-07-13T13:59:00Z">
          <w:r w:rsidR="00C75831" w:rsidDel="005D5D0A">
            <w:rPr>
              <w:sz w:val="28"/>
              <w:szCs w:val="28"/>
            </w:rPr>
            <w:delText>with her master’s in</w:delText>
          </w:r>
        </w:del>
        <w:del w:id="152" w:author="Marcos Ferreira" w:date="2022-07-13T13:58:00Z">
          <w:r w:rsidR="00C75831" w:rsidDel="005D5D0A">
            <w:rPr>
              <w:sz w:val="28"/>
              <w:szCs w:val="28"/>
            </w:rPr>
            <w:delText xml:space="preserve"> </w:delText>
          </w:r>
        </w:del>
      </w:ins>
      <w:ins w:id="153" w:author="becca h" w:date="2022-07-13T12:25:00Z">
        <w:del w:id="154" w:author="Marcos Ferreira" w:date="2022-07-13T13:58:00Z">
          <w:r w:rsidR="00C75831" w:rsidDel="005D5D0A">
            <w:rPr>
              <w:sz w:val="28"/>
              <w:szCs w:val="28"/>
            </w:rPr>
            <w:delText xml:space="preserve">XXXXX </w:delText>
          </w:r>
        </w:del>
      </w:ins>
      <w:commentRangeEnd w:id="149"/>
      <w:ins w:id="155" w:author="becca h" w:date="2022-07-13T12:27:00Z">
        <w:del w:id="156" w:author="Marcos Ferreira" w:date="2022-07-13T13:59:00Z">
          <w:r w:rsidR="00E35D1B" w:rsidDel="005D5D0A">
            <w:rPr>
              <w:rStyle w:val="Refdecomentrio"/>
            </w:rPr>
            <w:commentReference w:id="149"/>
          </w:r>
        </w:del>
      </w:ins>
      <w:del w:id="157" w:author="Marcos Ferreira" w:date="2022-07-13T13:59:00Z">
        <w:r w:rsidRPr="00467C8B" w:rsidDel="005D5D0A">
          <w:rPr>
            <w:sz w:val="28"/>
            <w:szCs w:val="28"/>
          </w:rPr>
          <w:delText xml:space="preserve">and in 2021 </w:delText>
        </w:r>
      </w:del>
      <w:r w:rsidRPr="00467C8B">
        <w:rPr>
          <w:sz w:val="28"/>
          <w:szCs w:val="28"/>
        </w:rPr>
        <w:t xml:space="preserve">she completed a postgraduate degree in </w:t>
      </w:r>
      <w:proofErr w:type="spellStart"/>
      <w:r w:rsidRPr="00467C8B">
        <w:rPr>
          <w:sz w:val="28"/>
          <w:szCs w:val="28"/>
        </w:rPr>
        <w:t>Biophotonics</w:t>
      </w:r>
      <w:proofErr w:type="spellEnd"/>
      <w:r w:rsidRPr="00467C8B">
        <w:rPr>
          <w:sz w:val="28"/>
          <w:szCs w:val="28"/>
        </w:rPr>
        <w:t xml:space="preserve"> and Digital Dentistry. She is currently a researcher for the master's program at UNINOVE, in addition to working in the clinical area as a general practitioner, </w:t>
      </w:r>
      <w:del w:id="158" w:author="becca h" w:date="2022-07-13T12:25:00Z">
        <w:r w:rsidRPr="00467C8B" w:rsidDel="00C75831">
          <w:rPr>
            <w:sz w:val="28"/>
            <w:szCs w:val="28"/>
          </w:rPr>
          <w:delText xml:space="preserve">working </w:delText>
        </w:r>
      </w:del>
      <w:r w:rsidRPr="00467C8B">
        <w:rPr>
          <w:sz w:val="28"/>
          <w:szCs w:val="28"/>
        </w:rPr>
        <w:t>mainly performing minor oral surgery. In her spare time, she enjoys cooking</w:t>
      </w:r>
      <w:r w:rsidR="007F67CD">
        <w:rPr>
          <w:sz w:val="28"/>
          <w:szCs w:val="28"/>
        </w:rPr>
        <w:t xml:space="preserve"> and</w:t>
      </w:r>
      <w:r w:rsidRPr="00467C8B">
        <w:rPr>
          <w:sz w:val="28"/>
          <w:szCs w:val="28"/>
        </w:rPr>
        <w:t xml:space="preserve"> watching</w:t>
      </w:r>
      <w:del w:id="159" w:author="becca h" w:date="2022-07-13T12:25:00Z">
        <w:r w:rsidRPr="00467C8B" w:rsidDel="00C75831">
          <w:rPr>
            <w:sz w:val="28"/>
            <w:szCs w:val="28"/>
          </w:rPr>
          <w:delText xml:space="preserve"> </w:delText>
        </w:r>
        <w:r w:rsidR="00A468C2" w:rsidDel="00C75831">
          <w:rPr>
            <w:sz w:val="28"/>
            <w:szCs w:val="28"/>
          </w:rPr>
          <w:delText>a</w:delText>
        </w:r>
      </w:del>
      <w:r w:rsidR="00A468C2">
        <w:rPr>
          <w:sz w:val="28"/>
          <w:szCs w:val="28"/>
        </w:rPr>
        <w:t xml:space="preserve"> tv/streaming </w:t>
      </w:r>
      <w:r w:rsidRPr="00467C8B">
        <w:rPr>
          <w:sz w:val="28"/>
          <w:szCs w:val="28"/>
        </w:rPr>
        <w:t>series</w:t>
      </w:r>
      <w:r w:rsidR="007F67CD">
        <w:rPr>
          <w:sz w:val="28"/>
          <w:szCs w:val="28"/>
        </w:rPr>
        <w:t xml:space="preserve">. She is also </w:t>
      </w:r>
      <w:r w:rsidR="00D82BBD">
        <w:rPr>
          <w:sz w:val="28"/>
          <w:szCs w:val="28"/>
        </w:rPr>
        <w:t>particularly</w:t>
      </w:r>
      <w:r w:rsidR="007F67CD">
        <w:rPr>
          <w:sz w:val="28"/>
          <w:szCs w:val="28"/>
        </w:rPr>
        <w:t xml:space="preserve"> interested</w:t>
      </w:r>
      <w:r w:rsidRPr="00467C8B">
        <w:rPr>
          <w:sz w:val="28"/>
          <w:szCs w:val="28"/>
        </w:rPr>
        <w:t xml:space="preserve"> in music and art exhibitions.</w:t>
      </w:r>
    </w:p>
    <w:sectPr w:rsidR="009463C1" w:rsidRPr="00467C8B" w:rsidSect="00467C8B">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8" w:author="becca h" w:date="2022-07-13T12:28:00Z" w:initials="bh">
    <w:p w14:paraId="57ED3206" w14:textId="77777777" w:rsidR="00E35D1B" w:rsidRDefault="00E35D1B" w:rsidP="00C003EB">
      <w:pPr>
        <w:pStyle w:val="Textodecomentrio"/>
      </w:pPr>
      <w:r>
        <w:rPr>
          <w:rStyle w:val="Refdecomentrio"/>
        </w:rPr>
        <w:annotationRef/>
      </w:r>
      <w:r>
        <w:t>Que tipo de estudante? (an undergrad? A master's student?) (Nota: undergrad 'e uma forma sustentivo de referir a uma persona fazendo sua gradacao o, em ingles, bachelor's.)</w:t>
      </w:r>
    </w:p>
  </w:comment>
  <w:comment w:id="122" w:author="becca h" w:date="2022-07-13T12:20:00Z" w:initials="bh">
    <w:p w14:paraId="0DDAEC5A" w14:textId="41A4EFCA" w:rsidR="008725ED" w:rsidRDefault="008725ED" w:rsidP="00351593">
      <w:pPr>
        <w:pStyle w:val="Textodecomentrio"/>
      </w:pPr>
      <w:r>
        <w:rPr>
          <w:rStyle w:val="Refdecomentrio"/>
        </w:rPr>
        <w:annotationRef/>
      </w:r>
      <w:r>
        <w:t xml:space="preserve">Not sure what you mean by scientific initiation. </w:t>
      </w:r>
    </w:p>
  </w:comment>
  <w:comment w:id="136" w:author="becca h" w:date="2022-07-13T12:23:00Z" w:initials="bh">
    <w:p w14:paraId="32F638F6" w14:textId="77777777" w:rsidR="008725ED" w:rsidRDefault="008725ED" w:rsidP="00C73B63">
      <w:pPr>
        <w:pStyle w:val="Textodecomentrio"/>
      </w:pPr>
      <w:r>
        <w:rPr>
          <w:rStyle w:val="Refdecomentrio"/>
        </w:rPr>
        <w:annotationRef/>
      </w:r>
      <w:r>
        <w:t>Not quite sure about this either. Do you mean being a Teacher's Assistant (TA) or you refed or you were a proctor…..?</w:t>
      </w:r>
    </w:p>
  </w:comment>
  <w:comment w:id="138" w:author="becca h" w:date="2022-07-14T09:34:00Z" w:initials="bh">
    <w:p w14:paraId="63D6DB86" w14:textId="77777777" w:rsidR="00A936FC" w:rsidRDefault="00A936FC" w:rsidP="00E528A6">
      <w:pPr>
        <w:pStyle w:val="Textodecomentrio"/>
      </w:pPr>
      <w:r>
        <w:rPr>
          <w:rStyle w:val="Refdecomentrio"/>
        </w:rPr>
        <w:annotationRef/>
      </w:r>
      <w:r>
        <w:t>Pode ser "some" several s'o tenho um som melhor 😉 e several pode ser 3+</w:t>
      </w:r>
    </w:p>
  </w:comment>
  <w:comment w:id="144" w:author="becca h" w:date="2022-07-13T12:24:00Z" w:initials="bh">
    <w:p w14:paraId="5A72E205" w14:textId="44B07DF8" w:rsidR="00C75831" w:rsidRDefault="00C75831" w:rsidP="00D347E7">
      <w:pPr>
        <w:pStyle w:val="Textodecomentrio"/>
      </w:pPr>
      <w:r>
        <w:rPr>
          <w:rStyle w:val="Refdecomentrio"/>
        </w:rPr>
        <w:annotationRef/>
      </w:r>
      <w:r>
        <w:t>During the University graduation? During your time at UNINOVE as a graduate? (lembrando que graduate significa o verbo ou ser mestrada)</w:t>
      </w:r>
    </w:p>
  </w:comment>
  <w:comment w:id="149" w:author="becca h" w:date="2022-07-13T12:27:00Z" w:initials="bh">
    <w:p w14:paraId="08D2041B" w14:textId="77777777" w:rsidR="00E35D1B" w:rsidRDefault="00E35D1B" w:rsidP="00E914F4">
      <w:pPr>
        <w:pStyle w:val="Textodecomentrio"/>
      </w:pPr>
      <w:r>
        <w:rPr>
          <w:rStyle w:val="Refdecomentrio"/>
        </w:rPr>
        <w:annotationRef/>
      </w:r>
      <w:r>
        <w:t>Nao 'e neccesario este parte se foi na Biophotonics mesmo.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ED3206" w15:done="0"/>
  <w15:commentEx w15:paraId="0DDAEC5A" w15:done="0"/>
  <w15:commentEx w15:paraId="32F638F6" w15:done="0"/>
  <w15:commentEx w15:paraId="63D6DB86" w15:done="0"/>
  <w15:commentEx w15:paraId="5A72E205" w15:done="0"/>
  <w15:commentEx w15:paraId="08D2041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938FF" w16cex:dateUtc="2022-07-13T19:28:00Z"/>
  <w16cex:commentExtensible w16cex:durableId="26793717" w16cex:dateUtc="2022-07-13T19:20:00Z"/>
  <w16cex:commentExtensible w16cex:durableId="267937BC" w16cex:dateUtc="2022-07-13T19:23:00Z"/>
  <w16cex:commentExtensible w16cex:durableId="267A6191" w16cex:dateUtc="2022-07-14T16:34:00Z"/>
  <w16cex:commentExtensible w16cex:durableId="26793807" w16cex:dateUtc="2022-07-13T19:24:00Z"/>
  <w16cex:commentExtensible w16cex:durableId="26793895" w16cex:dateUtc="2022-07-13T1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ED3206" w16cid:durableId="267938FF"/>
  <w16cid:commentId w16cid:paraId="0DDAEC5A" w16cid:durableId="26793717"/>
  <w16cid:commentId w16cid:paraId="32F638F6" w16cid:durableId="267937BC"/>
  <w16cid:commentId w16cid:paraId="63D6DB86" w16cid:durableId="267A6191"/>
  <w16cid:commentId w16cid:paraId="5A72E205" w16cid:durableId="26793807"/>
  <w16cid:commentId w16cid:paraId="08D2041B" w16cid:durableId="2679389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os Ferreira">
    <w15:presenceInfo w15:providerId="Windows Live" w15:userId="b0a6567732448e16"/>
  </w15:person>
  <w15:person w15:author="becca h">
    <w15:presenceInfo w15:providerId="Windows Live" w15:userId="f4a568453d95a9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C8B"/>
    <w:rsid w:val="000159B2"/>
    <w:rsid w:val="0003157E"/>
    <w:rsid w:val="00086596"/>
    <w:rsid w:val="000F1206"/>
    <w:rsid w:val="0012701F"/>
    <w:rsid w:val="0016755E"/>
    <w:rsid w:val="002B4979"/>
    <w:rsid w:val="00346A6D"/>
    <w:rsid w:val="003934BD"/>
    <w:rsid w:val="003E64C7"/>
    <w:rsid w:val="00467C8B"/>
    <w:rsid w:val="00490B5E"/>
    <w:rsid w:val="0049606E"/>
    <w:rsid w:val="00556C53"/>
    <w:rsid w:val="005D5D0A"/>
    <w:rsid w:val="00647887"/>
    <w:rsid w:val="0069077E"/>
    <w:rsid w:val="007E6DF5"/>
    <w:rsid w:val="007F67CD"/>
    <w:rsid w:val="008725ED"/>
    <w:rsid w:val="00976CCD"/>
    <w:rsid w:val="00A002E4"/>
    <w:rsid w:val="00A468C2"/>
    <w:rsid w:val="00A936FC"/>
    <w:rsid w:val="00BA5CAC"/>
    <w:rsid w:val="00C23EA6"/>
    <w:rsid w:val="00C46CC2"/>
    <w:rsid w:val="00C75831"/>
    <w:rsid w:val="00D82BBD"/>
    <w:rsid w:val="00E3223D"/>
    <w:rsid w:val="00E35D1B"/>
    <w:rsid w:val="00E41209"/>
    <w:rsid w:val="00E5002B"/>
    <w:rsid w:val="00E949B5"/>
    <w:rsid w:val="00EB64E2"/>
    <w:rsid w:val="00ED184F"/>
    <w:rsid w:val="00EE11B2"/>
    <w:rsid w:val="00F0456E"/>
    <w:rsid w:val="00F33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99955"/>
  <w15:chartTrackingRefBased/>
  <w15:docId w15:val="{6E2EE2B1-542A-4B23-B1BF-7864CE6B3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viso">
    <w:name w:val="Revision"/>
    <w:hidden/>
    <w:uiPriority w:val="99"/>
    <w:semiHidden/>
    <w:rsid w:val="00A468C2"/>
    <w:pPr>
      <w:spacing w:after="0" w:line="240" w:lineRule="auto"/>
    </w:pPr>
  </w:style>
  <w:style w:type="character" w:styleId="Refdecomentrio">
    <w:name w:val="annotation reference"/>
    <w:basedOn w:val="Fontepargpadro"/>
    <w:uiPriority w:val="99"/>
    <w:semiHidden/>
    <w:unhideWhenUsed/>
    <w:rsid w:val="00E5002B"/>
    <w:rPr>
      <w:sz w:val="16"/>
      <w:szCs w:val="16"/>
    </w:rPr>
  </w:style>
  <w:style w:type="paragraph" w:styleId="Textodecomentrio">
    <w:name w:val="annotation text"/>
    <w:basedOn w:val="Normal"/>
    <w:link w:val="TextodecomentrioChar"/>
    <w:uiPriority w:val="99"/>
    <w:unhideWhenUsed/>
    <w:rsid w:val="00E5002B"/>
    <w:pPr>
      <w:spacing w:line="240" w:lineRule="auto"/>
    </w:pPr>
    <w:rPr>
      <w:sz w:val="20"/>
      <w:szCs w:val="20"/>
    </w:rPr>
  </w:style>
  <w:style w:type="character" w:customStyle="1" w:styleId="TextodecomentrioChar">
    <w:name w:val="Texto de comentário Char"/>
    <w:basedOn w:val="Fontepargpadro"/>
    <w:link w:val="Textodecomentrio"/>
    <w:uiPriority w:val="99"/>
    <w:rsid w:val="00E5002B"/>
    <w:rPr>
      <w:sz w:val="20"/>
      <w:szCs w:val="20"/>
    </w:rPr>
  </w:style>
  <w:style w:type="paragraph" w:styleId="Assuntodocomentrio">
    <w:name w:val="annotation subject"/>
    <w:basedOn w:val="Textodecomentrio"/>
    <w:next w:val="Textodecomentrio"/>
    <w:link w:val="AssuntodocomentrioChar"/>
    <w:uiPriority w:val="99"/>
    <w:semiHidden/>
    <w:unhideWhenUsed/>
    <w:rsid w:val="00E5002B"/>
    <w:rPr>
      <w:b/>
      <w:bCs/>
    </w:rPr>
  </w:style>
  <w:style w:type="character" w:customStyle="1" w:styleId="AssuntodocomentrioChar">
    <w:name w:val="Assunto do comentário Char"/>
    <w:basedOn w:val="TextodecomentrioChar"/>
    <w:link w:val="Assuntodocomentrio"/>
    <w:uiPriority w:val="99"/>
    <w:semiHidden/>
    <w:rsid w:val="00E500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0158">
      <w:bodyDiv w:val="1"/>
      <w:marLeft w:val="0"/>
      <w:marRight w:val="0"/>
      <w:marTop w:val="0"/>
      <w:marBottom w:val="0"/>
      <w:divBdr>
        <w:top w:val="none" w:sz="0" w:space="0" w:color="auto"/>
        <w:left w:val="none" w:sz="0" w:space="0" w:color="auto"/>
        <w:bottom w:val="none" w:sz="0" w:space="0" w:color="auto"/>
        <w:right w:val="none" w:sz="0" w:space="0" w:color="auto"/>
      </w:divBdr>
    </w:div>
    <w:div w:id="23521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5EA3C-098E-4794-A6E8-7A7051D55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528</Words>
  <Characters>2855</Characters>
  <Application>Microsoft Office Word</Application>
  <DocSecurity>0</DocSecurity>
  <Lines>23</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becca h</dc:creator>
  <cp:keywords/>
  <dc:description/>
  <cp:lastModifiedBy>Marcos Ferreira</cp:lastModifiedBy>
  <cp:revision>2</cp:revision>
  <dcterms:created xsi:type="dcterms:W3CDTF">2022-07-14T16:15:00Z</dcterms:created>
  <dcterms:modified xsi:type="dcterms:W3CDTF">2022-07-14T16:15:00Z</dcterms:modified>
</cp:coreProperties>
</file>